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20EFFAE" w:rsidR="009D60D5" w:rsidRPr="001B5605" w:rsidRDefault="00F66CF7"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382DA8">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06F80700" w:rsidR="00C2145A" w:rsidRPr="001B5605" w:rsidRDefault="00C2145A" w:rsidP="00357B46">
            <w:pPr>
              <w:rPr>
                <w:rFonts w:asciiTheme="minorHAnsi" w:hAnsiTheme="minorHAnsi"/>
                <w:b/>
                <w:sz w:val="24"/>
              </w:rPr>
            </w:pPr>
            <w:r w:rsidRPr="00485976">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485976">
              <w:rPr>
                <w:rFonts w:asciiTheme="minorHAnsi" w:hAnsiTheme="minorHAnsi"/>
                <w:b/>
                <w:smallCaps/>
                <w:sz w:val="24"/>
              </w:rPr>
              <w:t>25-MR6813</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1B78AE0E" w:rsidR="00741D2D" w:rsidRPr="001B5605" w:rsidRDefault="005D6AB3" w:rsidP="009C7C5A">
            <w:pPr>
              <w:rPr>
                <w:rFonts w:asciiTheme="minorHAnsi" w:hAnsiTheme="minorHAnsi" w:cs="Arial"/>
                <w:sz w:val="24"/>
              </w:rPr>
            </w:pPr>
            <w:r>
              <w:rPr>
                <w:rFonts w:asciiTheme="minorHAnsi" w:hAnsiTheme="minorHAnsi" w:cstheme="minorHAnsi"/>
                <w:sz w:val="22"/>
                <w:szCs w:val="22"/>
              </w:rPr>
              <w:t>Elabor</w:t>
            </w:r>
            <w:r w:rsidRPr="00411AEF">
              <w:rPr>
                <w:rFonts w:asciiTheme="minorHAnsi" w:hAnsiTheme="minorHAnsi" w:cstheme="minorHAnsi"/>
                <w:sz w:val="22"/>
                <w:szCs w:val="22"/>
              </w:rPr>
              <w:t>ation du contenu d’un MOOC sur la Gestion des Risques et des Catastrophes – Projet IORA Phase 2</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0876A0F0" w:rsidR="00741D2D" w:rsidRPr="001B5605" w:rsidRDefault="00EA448B" w:rsidP="00EA448B">
            <w:pPr>
              <w:rPr>
                <w:rFonts w:asciiTheme="minorHAnsi" w:hAnsiTheme="minorHAnsi" w:cs="Arial"/>
                <w:sz w:val="24"/>
              </w:rPr>
            </w:pPr>
            <w:r>
              <w:rPr>
                <w:rFonts w:asciiTheme="minorHAnsi" w:hAnsiTheme="minorHAnsi" w:cs="Arial"/>
                <w:i/>
                <w:sz w:val="24"/>
              </w:rPr>
              <w:t>XXXXX</w:t>
            </w:r>
            <w:r w:rsidR="00382DA8">
              <w:rPr>
                <w:rFonts w:asciiTheme="minorHAnsi" w:hAnsiTheme="minorHAnsi" w:cs="Arial"/>
                <w:i/>
                <w:sz w:val="24"/>
              </w:rPr>
              <w:t xml:space="preserve"> euros</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267584" w:rsidRDefault="00554974" w:rsidP="009C7C5A">
            <w:pPr>
              <w:pBdr>
                <w:top w:val="single" w:sz="4" w:space="1" w:color="auto"/>
              </w:pBdr>
              <w:tabs>
                <w:tab w:val="right" w:pos="9356"/>
              </w:tabs>
              <w:jc w:val="both"/>
              <w:rPr>
                <w:rFonts w:asciiTheme="minorHAnsi" w:hAnsiTheme="minorHAnsi" w:cstheme="minorHAnsi"/>
                <w:sz w:val="22"/>
                <w:szCs w:val="22"/>
              </w:rPr>
            </w:pPr>
            <w:r w:rsidRPr="00267584">
              <w:rPr>
                <w:rFonts w:asciiTheme="minorHAnsi" w:hAnsiTheme="minorHAnsi" w:cstheme="minorHAnsi"/>
                <w:sz w:val="22"/>
                <w:szCs w:val="22"/>
              </w:rPr>
              <w:t xml:space="preserve">Le présent contrat est soumis au Code de la commande publique </w:t>
            </w:r>
            <w:r w:rsidR="00F4232F" w:rsidRPr="00267584">
              <w:rPr>
                <w:rFonts w:asciiTheme="minorHAnsi" w:hAnsiTheme="minorHAnsi" w:cstheme="minorHAnsi"/>
                <w:sz w:val="22"/>
                <w:szCs w:val="22"/>
              </w:rPr>
              <w:t xml:space="preserve">français </w:t>
            </w:r>
            <w:r w:rsidRPr="00267584">
              <w:rPr>
                <w:rFonts w:asciiTheme="minorHAnsi" w:hAnsiTheme="minorHAnsi" w:cstheme="minorHAnsi"/>
                <w:sz w:val="22"/>
                <w:szCs w:val="22"/>
              </w:rPr>
              <w:t>(CCP)</w:t>
            </w:r>
            <w:r w:rsidR="00161128" w:rsidRPr="00267584">
              <w:rPr>
                <w:rFonts w:asciiTheme="minorHAnsi" w:hAnsiTheme="minorHAnsi" w:cstheme="minorHAnsi"/>
                <w:sz w:val="22"/>
                <w:szCs w:val="22"/>
              </w:rPr>
              <w:t xml:space="preserve"> dans sa version en vigueur issu</w:t>
            </w:r>
            <w:r w:rsidR="00F7095D" w:rsidRPr="00267584">
              <w:rPr>
                <w:rFonts w:asciiTheme="minorHAnsi" w:hAnsiTheme="minorHAnsi" w:cstheme="minorHAnsi"/>
                <w:sz w:val="22"/>
                <w:szCs w:val="22"/>
              </w:rPr>
              <w:t>e</w:t>
            </w:r>
            <w:r w:rsidR="00161128" w:rsidRPr="00267584">
              <w:rPr>
                <w:rFonts w:asciiTheme="minorHAnsi" w:hAnsiTheme="minorHAnsi" w:cstheme="minorHAnsi"/>
                <w:sz w:val="22"/>
                <w:szCs w:val="22"/>
              </w:rPr>
              <w:t xml:space="preserve"> de l'</w:t>
            </w:r>
            <w:hyperlink r:id="rId8" w:history="1">
              <w:r w:rsidR="00161128" w:rsidRPr="00267584">
                <w:rPr>
                  <w:rStyle w:val="Lienhypertexte"/>
                  <w:rFonts w:asciiTheme="minorHAnsi" w:hAnsiTheme="minorHAnsi" w:cstheme="minorHAnsi"/>
                  <w:sz w:val="22"/>
                  <w:szCs w:val="22"/>
                </w:rPr>
                <w:t>ordonnance n° 2018-1074 du 26 novembre 2018</w:t>
              </w:r>
            </w:hyperlink>
            <w:r w:rsidR="00161128" w:rsidRPr="00267584">
              <w:rPr>
                <w:rFonts w:asciiTheme="minorHAnsi" w:hAnsiTheme="minorHAnsi" w:cstheme="minorHAnsi"/>
                <w:sz w:val="22"/>
                <w:szCs w:val="22"/>
              </w:rPr>
              <w:t xml:space="preserve"> portant partie législative et du </w:t>
            </w:r>
            <w:hyperlink r:id="rId9" w:history="1">
              <w:r w:rsidR="00161128" w:rsidRPr="00267584">
                <w:rPr>
                  <w:rStyle w:val="Lienhypertexte"/>
                  <w:rFonts w:asciiTheme="minorHAnsi" w:hAnsiTheme="minorHAnsi" w:cstheme="minorHAnsi"/>
                  <w:sz w:val="22"/>
                  <w:szCs w:val="22"/>
                </w:rPr>
                <w:t>décret n° 2018-1075 du 3 décembre 2018</w:t>
              </w:r>
            </w:hyperlink>
            <w:r w:rsidR="00161128" w:rsidRPr="00267584">
              <w:rPr>
                <w:rFonts w:asciiTheme="minorHAnsi" w:hAnsiTheme="minorHAnsi" w:cstheme="minorHAnsi"/>
                <w:sz w:val="22"/>
                <w:szCs w:val="22"/>
              </w:rPr>
              <w:t xml:space="preserve"> portant part</w:t>
            </w:r>
            <w:r w:rsidR="00192EDE" w:rsidRPr="00267584">
              <w:rPr>
                <w:rFonts w:asciiTheme="minorHAnsi" w:hAnsiTheme="minorHAnsi" w:cstheme="minorHAnsi"/>
                <w:sz w:val="22"/>
                <w:szCs w:val="22"/>
              </w:rPr>
              <w:t>ie réglementaire du C</w:t>
            </w:r>
            <w:r w:rsidR="00E36430" w:rsidRPr="00267584">
              <w:rPr>
                <w:rFonts w:asciiTheme="minorHAnsi" w:hAnsiTheme="minorHAnsi" w:cstheme="minorHAnsi"/>
                <w:sz w:val="22"/>
                <w:szCs w:val="22"/>
              </w:rPr>
              <w:t>ode de la commande publique.</w:t>
            </w:r>
          </w:p>
          <w:p w14:paraId="30117F8F" w14:textId="3E7AC140" w:rsidR="00554974" w:rsidRPr="00267584" w:rsidRDefault="00801ECC" w:rsidP="00511F40">
            <w:pPr>
              <w:tabs>
                <w:tab w:val="left" w:pos="510"/>
                <w:tab w:val="left" w:pos="10977"/>
              </w:tabs>
              <w:spacing w:before="120"/>
              <w:ind w:right="83"/>
              <w:jc w:val="both"/>
              <w:rPr>
                <w:rFonts w:asciiTheme="minorHAnsi" w:hAnsiTheme="minorHAnsi" w:cstheme="minorHAnsi"/>
                <w:sz w:val="22"/>
                <w:szCs w:val="22"/>
              </w:rPr>
            </w:pPr>
            <w:r w:rsidRPr="00267584">
              <w:rPr>
                <w:rFonts w:asciiTheme="minorHAnsi" w:hAnsiTheme="minorHAnsi" w:cstheme="minorHAnsi"/>
                <w:sz w:val="22"/>
                <w:szCs w:val="22"/>
              </w:rPr>
              <w:t xml:space="preserve">Il est passé par </w:t>
            </w:r>
            <w:r w:rsidR="00FE5F06" w:rsidRPr="00FE5F06">
              <w:rPr>
                <w:rFonts w:asciiTheme="minorHAnsi" w:hAnsiTheme="minorHAnsi" w:cstheme="minorHAnsi"/>
                <w:sz w:val="22"/>
                <w:szCs w:val="22"/>
              </w:rPr>
              <w:t>procédure adaptée  en application des articles L. 2123-1 et R. 2123-1 au R. 2123-7 du CCP.</w:t>
            </w:r>
          </w:p>
          <w:p w14:paraId="42614EF7" w14:textId="284969D2"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79DA444A" w14:textId="56660B3A" w:rsidR="00423203"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3145188" w:history="1">
            <w:r w:rsidR="00423203" w:rsidRPr="002D57AD">
              <w:rPr>
                <w:rStyle w:val="Lienhypertexte"/>
                <w:b/>
                <w:caps/>
                <w:noProof/>
              </w:rPr>
              <w:t>conditions PARTICULIERES – acte d’engagement</w:t>
            </w:r>
            <w:r w:rsidR="00423203">
              <w:rPr>
                <w:noProof/>
                <w:webHidden/>
              </w:rPr>
              <w:tab/>
            </w:r>
            <w:r w:rsidR="00423203">
              <w:rPr>
                <w:noProof/>
                <w:webHidden/>
              </w:rPr>
              <w:fldChar w:fldCharType="begin"/>
            </w:r>
            <w:r w:rsidR="00423203">
              <w:rPr>
                <w:noProof/>
                <w:webHidden/>
              </w:rPr>
              <w:instrText xml:space="preserve"> PAGEREF _Toc203145188 \h </w:instrText>
            </w:r>
            <w:r w:rsidR="00423203">
              <w:rPr>
                <w:noProof/>
                <w:webHidden/>
              </w:rPr>
            </w:r>
            <w:r w:rsidR="00423203">
              <w:rPr>
                <w:noProof/>
                <w:webHidden/>
              </w:rPr>
              <w:fldChar w:fldCharType="separate"/>
            </w:r>
            <w:r w:rsidR="00423203">
              <w:rPr>
                <w:noProof/>
                <w:webHidden/>
              </w:rPr>
              <w:t>4</w:t>
            </w:r>
            <w:r w:rsidR="00423203">
              <w:rPr>
                <w:noProof/>
                <w:webHidden/>
              </w:rPr>
              <w:fldChar w:fldCharType="end"/>
            </w:r>
          </w:hyperlink>
        </w:p>
        <w:p w14:paraId="457AC744" w14:textId="5EC9A9A6"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189" w:history="1">
            <w:r w:rsidR="00423203" w:rsidRPr="002D57AD">
              <w:rPr>
                <w:rStyle w:val="Lienhypertexte"/>
                <w:b/>
                <w:caps/>
                <w:noProof/>
              </w:rPr>
              <w:t>ARTICLE 1 :</w:t>
            </w:r>
            <w:r w:rsidR="00423203">
              <w:rPr>
                <w:rFonts w:asciiTheme="minorHAnsi" w:eastAsiaTheme="minorEastAsia" w:hAnsiTheme="minorHAnsi" w:cstheme="minorBidi"/>
                <w:noProof/>
                <w:sz w:val="22"/>
                <w:szCs w:val="22"/>
              </w:rPr>
              <w:tab/>
            </w:r>
            <w:r w:rsidR="00423203" w:rsidRPr="002D57AD">
              <w:rPr>
                <w:rStyle w:val="Lienhypertexte"/>
                <w:b/>
                <w:caps/>
                <w:noProof/>
              </w:rPr>
              <w:t>Objet du contrat</w:t>
            </w:r>
            <w:r w:rsidR="00423203">
              <w:rPr>
                <w:noProof/>
                <w:webHidden/>
              </w:rPr>
              <w:tab/>
            </w:r>
            <w:r w:rsidR="00423203">
              <w:rPr>
                <w:noProof/>
                <w:webHidden/>
              </w:rPr>
              <w:fldChar w:fldCharType="begin"/>
            </w:r>
            <w:r w:rsidR="00423203">
              <w:rPr>
                <w:noProof/>
                <w:webHidden/>
              </w:rPr>
              <w:instrText xml:space="preserve"> PAGEREF _Toc203145189 \h </w:instrText>
            </w:r>
            <w:r w:rsidR="00423203">
              <w:rPr>
                <w:noProof/>
                <w:webHidden/>
              </w:rPr>
            </w:r>
            <w:r w:rsidR="00423203">
              <w:rPr>
                <w:noProof/>
                <w:webHidden/>
              </w:rPr>
              <w:fldChar w:fldCharType="separate"/>
            </w:r>
            <w:r w:rsidR="00423203">
              <w:rPr>
                <w:noProof/>
                <w:webHidden/>
              </w:rPr>
              <w:t>5</w:t>
            </w:r>
            <w:r w:rsidR="00423203">
              <w:rPr>
                <w:noProof/>
                <w:webHidden/>
              </w:rPr>
              <w:fldChar w:fldCharType="end"/>
            </w:r>
          </w:hyperlink>
        </w:p>
        <w:p w14:paraId="123B4343" w14:textId="4C6B1607"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190" w:history="1">
            <w:r w:rsidR="00423203" w:rsidRPr="002D57AD">
              <w:rPr>
                <w:rStyle w:val="Lienhypertexte"/>
                <w:b/>
                <w:caps/>
                <w:noProof/>
              </w:rPr>
              <w:t>ARTICLE 2 :</w:t>
            </w:r>
            <w:r w:rsidR="00423203">
              <w:rPr>
                <w:rFonts w:asciiTheme="minorHAnsi" w:eastAsiaTheme="minorEastAsia" w:hAnsiTheme="minorHAnsi" w:cstheme="minorBidi"/>
                <w:noProof/>
                <w:sz w:val="22"/>
                <w:szCs w:val="22"/>
              </w:rPr>
              <w:tab/>
            </w:r>
            <w:r w:rsidR="00423203" w:rsidRPr="002D57AD">
              <w:rPr>
                <w:rStyle w:val="Lienhypertexte"/>
                <w:b/>
                <w:caps/>
                <w:noProof/>
              </w:rPr>
              <w:t>Documents contractuels</w:t>
            </w:r>
            <w:r w:rsidR="00423203">
              <w:rPr>
                <w:noProof/>
                <w:webHidden/>
              </w:rPr>
              <w:tab/>
            </w:r>
            <w:r w:rsidR="00423203">
              <w:rPr>
                <w:noProof/>
                <w:webHidden/>
              </w:rPr>
              <w:fldChar w:fldCharType="begin"/>
            </w:r>
            <w:r w:rsidR="00423203">
              <w:rPr>
                <w:noProof/>
                <w:webHidden/>
              </w:rPr>
              <w:instrText xml:space="preserve"> PAGEREF _Toc203145190 \h </w:instrText>
            </w:r>
            <w:r w:rsidR="00423203">
              <w:rPr>
                <w:noProof/>
                <w:webHidden/>
              </w:rPr>
            </w:r>
            <w:r w:rsidR="00423203">
              <w:rPr>
                <w:noProof/>
                <w:webHidden/>
              </w:rPr>
              <w:fldChar w:fldCharType="separate"/>
            </w:r>
            <w:r w:rsidR="00423203">
              <w:rPr>
                <w:noProof/>
                <w:webHidden/>
              </w:rPr>
              <w:t>5</w:t>
            </w:r>
            <w:r w:rsidR="00423203">
              <w:rPr>
                <w:noProof/>
                <w:webHidden/>
              </w:rPr>
              <w:fldChar w:fldCharType="end"/>
            </w:r>
          </w:hyperlink>
        </w:p>
        <w:p w14:paraId="069026BA" w14:textId="44C9CB09"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191" w:history="1">
            <w:r w:rsidR="00423203" w:rsidRPr="002D57AD">
              <w:rPr>
                <w:rStyle w:val="Lienhypertexte"/>
                <w:b/>
                <w:caps/>
                <w:noProof/>
              </w:rPr>
              <w:t>ARTICLE 3 :</w:t>
            </w:r>
            <w:r w:rsidR="00423203">
              <w:rPr>
                <w:rFonts w:asciiTheme="minorHAnsi" w:eastAsiaTheme="minorEastAsia" w:hAnsiTheme="minorHAnsi" w:cstheme="minorBidi"/>
                <w:noProof/>
                <w:sz w:val="22"/>
                <w:szCs w:val="22"/>
              </w:rPr>
              <w:tab/>
            </w:r>
            <w:r w:rsidR="00423203" w:rsidRPr="002D57AD">
              <w:rPr>
                <w:rStyle w:val="Lienhypertexte"/>
                <w:b/>
                <w:caps/>
                <w:noProof/>
              </w:rPr>
              <w:t>CaractÉristiques gÉnÉrales du contrat</w:t>
            </w:r>
            <w:r w:rsidR="00423203">
              <w:rPr>
                <w:noProof/>
                <w:webHidden/>
              </w:rPr>
              <w:tab/>
            </w:r>
            <w:r w:rsidR="00423203">
              <w:rPr>
                <w:noProof/>
                <w:webHidden/>
              </w:rPr>
              <w:fldChar w:fldCharType="begin"/>
            </w:r>
            <w:r w:rsidR="00423203">
              <w:rPr>
                <w:noProof/>
                <w:webHidden/>
              </w:rPr>
              <w:instrText xml:space="preserve"> PAGEREF _Toc203145191 \h </w:instrText>
            </w:r>
            <w:r w:rsidR="00423203">
              <w:rPr>
                <w:noProof/>
                <w:webHidden/>
              </w:rPr>
            </w:r>
            <w:r w:rsidR="00423203">
              <w:rPr>
                <w:noProof/>
                <w:webHidden/>
              </w:rPr>
              <w:fldChar w:fldCharType="separate"/>
            </w:r>
            <w:r w:rsidR="00423203">
              <w:rPr>
                <w:noProof/>
                <w:webHidden/>
              </w:rPr>
              <w:t>6</w:t>
            </w:r>
            <w:r w:rsidR="00423203">
              <w:rPr>
                <w:noProof/>
                <w:webHidden/>
              </w:rPr>
              <w:fldChar w:fldCharType="end"/>
            </w:r>
          </w:hyperlink>
        </w:p>
        <w:p w14:paraId="632A68B0" w14:textId="27FD6875" w:rsidR="00423203" w:rsidRDefault="00F66CF7">
          <w:pPr>
            <w:pStyle w:val="TM2"/>
            <w:rPr>
              <w:noProof/>
            </w:rPr>
          </w:pPr>
          <w:hyperlink w:anchor="_Toc203145192" w:history="1">
            <w:r w:rsidR="00423203" w:rsidRPr="002D57AD">
              <w:rPr>
                <w:rStyle w:val="Lienhypertexte"/>
                <w:noProof/>
              </w:rPr>
              <w:t>Forme du contrat</w:t>
            </w:r>
            <w:r w:rsidR="00423203">
              <w:rPr>
                <w:noProof/>
                <w:webHidden/>
              </w:rPr>
              <w:tab/>
            </w:r>
            <w:r w:rsidR="00423203">
              <w:rPr>
                <w:noProof/>
                <w:webHidden/>
              </w:rPr>
              <w:fldChar w:fldCharType="begin"/>
            </w:r>
            <w:r w:rsidR="00423203">
              <w:rPr>
                <w:noProof/>
                <w:webHidden/>
              </w:rPr>
              <w:instrText xml:space="preserve"> PAGEREF _Toc203145192 \h </w:instrText>
            </w:r>
            <w:r w:rsidR="00423203">
              <w:rPr>
                <w:noProof/>
                <w:webHidden/>
              </w:rPr>
            </w:r>
            <w:r w:rsidR="00423203">
              <w:rPr>
                <w:noProof/>
                <w:webHidden/>
              </w:rPr>
              <w:fldChar w:fldCharType="separate"/>
            </w:r>
            <w:r w:rsidR="00423203">
              <w:rPr>
                <w:noProof/>
                <w:webHidden/>
              </w:rPr>
              <w:t>6</w:t>
            </w:r>
            <w:r w:rsidR="00423203">
              <w:rPr>
                <w:noProof/>
                <w:webHidden/>
              </w:rPr>
              <w:fldChar w:fldCharType="end"/>
            </w:r>
          </w:hyperlink>
        </w:p>
        <w:p w14:paraId="6CFF0DD6" w14:textId="69A52EA2" w:rsidR="00423203" w:rsidRDefault="00F66CF7">
          <w:pPr>
            <w:pStyle w:val="TM2"/>
            <w:rPr>
              <w:noProof/>
            </w:rPr>
          </w:pPr>
          <w:hyperlink w:anchor="_Toc203145193" w:history="1">
            <w:r w:rsidR="00423203" w:rsidRPr="002D57AD">
              <w:rPr>
                <w:rStyle w:val="Lienhypertexte"/>
                <w:noProof/>
              </w:rPr>
              <w:t>Durée du contrat</w:t>
            </w:r>
            <w:r w:rsidR="00423203">
              <w:rPr>
                <w:noProof/>
                <w:webHidden/>
              </w:rPr>
              <w:tab/>
            </w:r>
            <w:r w:rsidR="00423203">
              <w:rPr>
                <w:noProof/>
                <w:webHidden/>
              </w:rPr>
              <w:fldChar w:fldCharType="begin"/>
            </w:r>
            <w:r w:rsidR="00423203">
              <w:rPr>
                <w:noProof/>
                <w:webHidden/>
              </w:rPr>
              <w:instrText xml:space="preserve"> PAGEREF _Toc203145193 \h </w:instrText>
            </w:r>
            <w:r w:rsidR="00423203">
              <w:rPr>
                <w:noProof/>
                <w:webHidden/>
              </w:rPr>
            </w:r>
            <w:r w:rsidR="00423203">
              <w:rPr>
                <w:noProof/>
                <w:webHidden/>
              </w:rPr>
              <w:fldChar w:fldCharType="separate"/>
            </w:r>
            <w:r w:rsidR="00423203">
              <w:rPr>
                <w:noProof/>
                <w:webHidden/>
              </w:rPr>
              <w:t>6</w:t>
            </w:r>
            <w:r w:rsidR="00423203">
              <w:rPr>
                <w:noProof/>
                <w:webHidden/>
              </w:rPr>
              <w:fldChar w:fldCharType="end"/>
            </w:r>
          </w:hyperlink>
        </w:p>
        <w:p w14:paraId="0FC2CC26" w14:textId="1BA7FC7F" w:rsidR="00423203" w:rsidRDefault="00F66CF7">
          <w:pPr>
            <w:pStyle w:val="TM2"/>
            <w:rPr>
              <w:noProof/>
            </w:rPr>
          </w:pPr>
          <w:hyperlink w:anchor="_Toc203145194" w:history="1">
            <w:r w:rsidR="00423203" w:rsidRPr="002D57AD">
              <w:rPr>
                <w:rStyle w:val="Lienhypertexte"/>
                <w:noProof/>
              </w:rPr>
              <w:t>Déclenchement et délai d’exécution des prestations</w:t>
            </w:r>
            <w:r w:rsidR="00423203">
              <w:rPr>
                <w:noProof/>
                <w:webHidden/>
              </w:rPr>
              <w:tab/>
            </w:r>
            <w:r w:rsidR="00423203">
              <w:rPr>
                <w:noProof/>
                <w:webHidden/>
              </w:rPr>
              <w:fldChar w:fldCharType="begin"/>
            </w:r>
            <w:r w:rsidR="00423203">
              <w:rPr>
                <w:noProof/>
                <w:webHidden/>
              </w:rPr>
              <w:instrText xml:space="preserve"> PAGEREF _Toc203145194 \h </w:instrText>
            </w:r>
            <w:r w:rsidR="00423203">
              <w:rPr>
                <w:noProof/>
                <w:webHidden/>
              </w:rPr>
            </w:r>
            <w:r w:rsidR="00423203">
              <w:rPr>
                <w:noProof/>
                <w:webHidden/>
              </w:rPr>
              <w:fldChar w:fldCharType="separate"/>
            </w:r>
            <w:r w:rsidR="00423203">
              <w:rPr>
                <w:noProof/>
                <w:webHidden/>
              </w:rPr>
              <w:t>6</w:t>
            </w:r>
            <w:r w:rsidR="00423203">
              <w:rPr>
                <w:noProof/>
                <w:webHidden/>
              </w:rPr>
              <w:fldChar w:fldCharType="end"/>
            </w:r>
          </w:hyperlink>
        </w:p>
        <w:p w14:paraId="3F1E7598" w14:textId="74EE2415"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195" w:history="1">
            <w:r w:rsidR="00423203" w:rsidRPr="002D57AD">
              <w:rPr>
                <w:rStyle w:val="Lienhypertexte"/>
                <w:b/>
                <w:caps/>
                <w:noProof/>
              </w:rPr>
              <w:t>ARTICLE 4 :</w:t>
            </w:r>
            <w:r w:rsidR="00423203">
              <w:rPr>
                <w:rFonts w:asciiTheme="minorHAnsi" w:eastAsiaTheme="minorEastAsia" w:hAnsiTheme="minorHAnsi" w:cstheme="minorBidi"/>
                <w:noProof/>
                <w:sz w:val="22"/>
                <w:szCs w:val="22"/>
              </w:rPr>
              <w:tab/>
            </w:r>
            <w:r w:rsidR="00423203" w:rsidRPr="002D57AD">
              <w:rPr>
                <w:rStyle w:val="Lienhypertexte"/>
                <w:b/>
                <w:caps/>
                <w:noProof/>
              </w:rPr>
              <w:t>Dispositions financiÈres</w:t>
            </w:r>
            <w:r w:rsidR="00423203">
              <w:rPr>
                <w:noProof/>
                <w:webHidden/>
              </w:rPr>
              <w:tab/>
            </w:r>
            <w:r w:rsidR="00423203">
              <w:rPr>
                <w:noProof/>
                <w:webHidden/>
              </w:rPr>
              <w:fldChar w:fldCharType="begin"/>
            </w:r>
            <w:r w:rsidR="00423203">
              <w:rPr>
                <w:noProof/>
                <w:webHidden/>
              </w:rPr>
              <w:instrText xml:space="preserve"> PAGEREF _Toc203145195 \h </w:instrText>
            </w:r>
            <w:r w:rsidR="00423203">
              <w:rPr>
                <w:noProof/>
                <w:webHidden/>
              </w:rPr>
            </w:r>
            <w:r w:rsidR="00423203">
              <w:rPr>
                <w:noProof/>
                <w:webHidden/>
              </w:rPr>
              <w:fldChar w:fldCharType="separate"/>
            </w:r>
            <w:r w:rsidR="00423203">
              <w:rPr>
                <w:noProof/>
                <w:webHidden/>
              </w:rPr>
              <w:t>6</w:t>
            </w:r>
            <w:r w:rsidR="00423203">
              <w:rPr>
                <w:noProof/>
                <w:webHidden/>
              </w:rPr>
              <w:fldChar w:fldCharType="end"/>
            </w:r>
          </w:hyperlink>
        </w:p>
        <w:p w14:paraId="0E920D02" w14:textId="77A33230" w:rsidR="00423203" w:rsidRDefault="00F66CF7">
          <w:pPr>
            <w:pStyle w:val="TM2"/>
            <w:rPr>
              <w:noProof/>
            </w:rPr>
          </w:pPr>
          <w:hyperlink w:anchor="_Toc203145196" w:history="1">
            <w:r w:rsidR="00423203" w:rsidRPr="002D57AD">
              <w:rPr>
                <w:rStyle w:val="Lienhypertexte"/>
                <w:noProof/>
              </w:rPr>
              <w:t>Montant du contrat</w:t>
            </w:r>
            <w:r w:rsidR="00423203">
              <w:rPr>
                <w:noProof/>
                <w:webHidden/>
              </w:rPr>
              <w:tab/>
            </w:r>
            <w:r w:rsidR="00423203">
              <w:rPr>
                <w:noProof/>
                <w:webHidden/>
              </w:rPr>
              <w:fldChar w:fldCharType="begin"/>
            </w:r>
            <w:r w:rsidR="00423203">
              <w:rPr>
                <w:noProof/>
                <w:webHidden/>
              </w:rPr>
              <w:instrText xml:space="preserve"> PAGEREF _Toc203145196 \h </w:instrText>
            </w:r>
            <w:r w:rsidR="00423203">
              <w:rPr>
                <w:noProof/>
                <w:webHidden/>
              </w:rPr>
            </w:r>
            <w:r w:rsidR="00423203">
              <w:rPr>
                <w:noProof/>
                <w:webHidden/>
              </w:rPr>
              <w:fldChar w:fldCharType="separate"/>
            </w:r>
            <w:r w:rsidR="00423203">
              <w:rPr>
                <w:noProof/>
                <w:webHidden/>
              </w:rPr>
              <w:t>6</w:t>
            </w:r>
            <w:r w:rsidR="00423203">
              <w:rPr>
                <w:noProof/>
                <w:webHidden/>
              </w:rPr>
              <w:fldChar w:fldCharType="end"/>
            </w:r>
          </w:hyperlink>
        </w:p>
        <w:p w14:paraId="1409AF77" w14:textId="71FB4079" w:rsidR="00423203" w:rsidRDefault="00F66CF7">
          <w:pPr>
            <w:pStyle w:val="TM2"/>
            <w:rPr>
              <w:noProof/>
            </w:rPr>
          </w:pPr>
          <w:hyperlink w:anchor="_Toc203145197" w:history="1">
            <w:r w:rsidR="00423203" w:rsidRPr="002D57AD">
              <w:rPr>
                <w:rStyle w:val="Lienhypertexte"/>
                <w:noProof/>
              </w:rPr>
              <w:t>Avance</w:t>
            </w:r>
            <w:r w:rsidR="00423203">
              <w:rPr>
                <w:noProof/>
                <w:webHidden/>
              </w:rPr>
              <w:tab/>
            </w:r>
            <w:r w:rsidR="00423203">
              <w:rPr>
                <w:noProof/>
                <w:webHidden/>
              </w:rPr>
              <w:fldChar w:fldCharType="begin"/>
            </w:r>
            <w:r w:rsidR="00423203">
              <w:rPr>
                <w:noProof/>
                <w:webHidden/>
              </w:rPr>
              <w:instrText xml:space="preserve"> PAGEREF _Toc203145197 \h </w:instrText>
            </w:r>
            <w:r w:rsidR="00423203">
              <w:rPr>
                <w:noProof/>
                <w:webHidden/>
              </w:rPr>
            </w:r>
            <w:r w:rsidR="00423203">
              <w:rPr>
                <w:noProof/>
                <w:webHidden/>
              </w:rPr>
              <w:fldChar w:fldCharType="separate"/>
            </w:r>
            <w:r w:rsidR="00423203">
              <w:rPr>
                <w:noProof/>
                <w:webHidden/>
              </w:rPr>
              <w:t>6</w:t>
            </w:r>
            <w:r w:rsidR="00423203">
              <w:rPr>
                <w:noProof/>
                <w:webHidden/>
              </w:rPr>
              <w:fldChar w:fldCharType="end"/>
            </w:r>
          </w:hyperlink>
        </w:p>
        <w:p w14:paraId="529D2260" w14:textId="4BBD768A" w:rsidR="00423203" w:rsidRDefault="00F66CF7">
          <w:pPr>
            <w:pStyle w:val="TM2"/>
            <w:rPr>
              <w:noProof/>
            </w:rPr>
          </w:pPr>
          <w:hyperlink w:anchor="_Toc203145198" w:history="1">
            <w:r w:rsidR="00423203" w:rsidRPr="002D57AD">
              <w:rPr>
                <w:rStyle w:val="Lienhypertexte"/>
                <w:noProof/>
              </w:rPr>
              <w:t>Modalités de paiement</w:t>
            </w:r>
            <w:r w:rsidR="00423203">
              <w:rPr>
                <w:noProof/>
                <w:webHidden/>
              </w:rPr>
              <w:tab/>
            </w:r>
            <w:r w:rsidR="00423203">
              <w:rPr>
                <w:noProof/>
                <w:webHidden/>
              </w:rPr>
              <w:fldChar w:fldCharType="begin"/>
            </w:r>
            <w:r w:rsidR="00423203">
              <w:rPr>
                <w:noProof/>
                <w:webHidden/>
              </w:rPr>
              <w:instrText xml:space="preserve"> PAGEREF _Toc203145198 \h </w:instrText>
            </w:r>
            <w:r w:rsidR="00423203">
              <w:rPr>
                <w:noProof/>
                <w:webHidden/>
              </w:rPr>
            </w:r>
            <w:r w:rsidR="00423203">
              <w:rPr>
                <w:noProof/>
                <w:webHidden/>
              </w:rPr>
              <w:fldChar w:fldCharType="separate"/>
            </w:r>
            <w:r w:rsidR="00423203">
              <w:rPr>
                <w:noProof/>
                <w:webHidden/>
              </w:rPr>
              <w:t>6</w:t>
            </w:r>
            <w:r w:rsidR="00423203">
              <w:rPr>
                <w:noProof/>
                <w:webHidden/>
              </w:rPr>
              <w:fldChar w:fldCharType="end"/>
            </w:r>
          </w:hyperlink>
        </w:p>
        <w:p w14:paraId="713C94EA" w14:textId="451013BA" w:rsidR="00423203" w:rsidRDefault="00F66CF7">
          <w:pPr>
            <w:pStyle w:val="TM2"/>
            <w:rPr>
              <w:noProof/>
            </w:rPr>
          </w:pPr>
          <w:hyperlink w:anchor="_Toc203145199" w:history="1">
            <w:r w:rsidR="00423203" w:rsidRPr="002D57AD">
              <w:rPr>
                <w:rStyle w:val="Lienhypertexte"/>
                <w:noProof/>
              </w:rPr>
              <w:t>Délais de paiement et intérêts moratoires</w:t>
            </w:r>
            <w:r w:rsidR="00423203">
              <w:rPr>
                <w:noProof/>
                <w:webHidden/>
              </w:rPr>
              <w:tab/>
            </w:r>
            <w:r w:rsidR="00423203">
              <w:rPr>
                <w:noProof/>
                <w:webHidden/>
              </w:rPr>
              <w:fldChar w:fldCharType="begin"/>
            </w:r>
            <w:r w:rsidR="00423203">
              <w:rPr>
                <w:noProof/>
                <w:webHidden/>
              </w:rPr>
              <w:instrText xml:space="preserve"> PAGEREF _Toc203145199 \h </w:instrText>
            </w:r>
            <w:r w:rsidR="00423203">
              <w:rPr>
                <w:noProof/>
                <w:webHidden/>
              </w:rPr>
            </w:r>
            <w:r w:rsidR="00423203">
              <w:rPr>
                <w:noProof/>
                <w:webHidden/>
              </w:rPr>
              <w:fldChar w:fldCharType="separate"/>
            </w:r>
            <w:r w:rsidR="00423203">
              <w:rPr>
                <w:noProof/>
                <w:webHidden/>
              </w:rPr>
              <w:t>6</w:t>
            </w:r>
            <w:r w:rsidR="00423203">
              <w:rPr>
                <w:noProof/>
                <w:webHidden/>
              </w:rPr>
              <w:fldChar w:fldCharType="end"/>
            </w:r>
          </w:hyperlink>
        </w:p>
        <w:p w14:paraId="3C29BF42" w14:textId="468AD52D" w:rsidR="00423203" w:rsidRDefault="00F66CF7">
          <w:pPr>
            <w:pStyle w:val="TM2"/>
            <w:rPr>
              <w:noProof/>
            </w:rPr>
          </w:pPr>
          <w:hyperlink w:anchor="_Toc203145200" w:history="1">
            <w:r w:rsidR="00423203" w:rsidRPr="002D57AD">
              <w:rPr>
                <w:rStyle w:val="Lienhypertexte"/>
                <w:noProof/>
              </w:rPr>
              <w:t>Présentation des demandes de paiement</w:t>
            </w:r>
            <w:r w:rsidR="00423203">
              <w:rPr>
                <w:noProof/>
                <w:webHidden/>
              </w:rPr>
              <w:tab/>
            </w:r>
            <w:r w:rsidR="00423203">
              <w:rPr>
                <w:noProof/>
                <w:webHidden/>
              </w:rPr>
              <w:fldChar w:fldCharType="begin"/>
            </w:r>
            <w:r w:rsidR="00423203">
              <w:rPr>
                <w:noProof/>
                <w:webHidden/>
              </w:rPr>
              <w:instrText xml:space="preserve"> PAGEREF _Toc203145200 \h </w:instrText>
            </w:r>
            <w:r w:rsidR="00423203">
              <w:rPr>
                <w:noProof/>
                <w:webHidden/>
              </w:rPr>
            </w:r>
            <w:r w:rsidR="00423203">
              <w:rPr>
                <w:noProof/>
                <w:webHidden/>
              </w:rPr>
              <w:fldChar w:fldCharType="separate"/>
            </w:r>
            <w:r w:rsidR="00423203">
              <w:rPr>
                <w:noProof/>
                <w:webHidden/>
              </w:rPr>
              <w:t>7</w:t>
            </w:r>
            <w:r w:rsidR="00423203">
              <w:rPr>
                <w:noProof/>
                <w:webHidden/>
              </w:rPr>
              <w:fldChar w:fldCharType="end"/>
            </w:r>
          </w:hyperlink>
        </w:p>
        <w:p w14:paraId="289B1055" w14:textId="42720AE5" w:rsidR="00423203" w:rsidRDefault="00F66CF7">
          <w:pPr>
            <w:pStyle w:val="TM2"/>
            <w:rPr>
              <w:noProof/>
            </w:rPr>
          </w:pPr>
          <w:hyperlink w:anchor="_Toc203145201" w:history="1">
            <w:r w:rsidR="00423203" w:rsidRPr="002D57AD">
              <w:rPr>
                <w:rStyle w:val="Lienhypertexte"/>
                <w:noProof/>
              </w:rPr>
              <w:t>Virement bancaire</w:t>
            </w:r>
            <w:r w:rsidR="00423203">
              <w:rPr>
                <w:noProof/>
                <w:webHidden/>
              </w:rPr>
              <w:tab/>
            </w:r>
            <w:r w:rsidR="00423203">
              <w:rPr>
                <w:noProof/>
                <w:webHidden/>
              </w:rPr>
              <w:fldChar w:fldCharType="begin"/>
            </w:r>
            <w:r w:rsidR="00423203">
              <w:rPr>
                <w:noProof/>
                <w:webHidden/>
              </w:rPr>
              <w:instrText xml:space="preserve"> PAGEREF _Toc203145201 \h </w:instrText>
            </w:r>
            <w:r w:rsidR="00423203">
              <w:rPr>
                <w:noProof/>
                <w:webHidden/>
              </w:rPr>
            </w:r>
            <w:r w:rsidR="00423203">
              <w:rPr>
                <w:noProof/>
                <w:webHidden/>
              </w:rPr>
              <w:fldChar w:fldCharType="separate"/>
            </w:r>
            <w:r w:rsidR="00423203">
              <w:rPr>
                <w:noProof/>
                <w:webHidden/>
              </w:rPr>
              <w:t>8</w:t>
            </w:r>
            <w:r w:rsidR="00423203">
              <w:rPr>
                <w:noProof/>
                <w:webHidden/>
              </w:rPr>
              <w:fldChar w:fldCharType="end"/>
            </w:r>
          </w:hyperlink>
        </w:p>
        <w:p w14:paraId="5FCE600C" w14:textId="3F8CAE25" w:rsidR="00423203" w:rsidRDefault="00F66CF7">
          <w:pPr>
            <w:pStyle w:val="TM2"/>
            <w:rPr>
              <w:noProof/>
            </w:rPr>
          </w:pPr>
          <w:hyperlink w:anchor="_Toc203145202" w:history="1">
            <w:r w:rsidR="00423203" w:rsidRPr="002D57AD">
              <w:rPr>
                <w:rStyle w:val="Lienhypertexte"/>
                <w:noProof/>
              </w:rPr>
              <w:t>Taxe sur la valeur ajoutée</w:t>
            </w:r>
            <w:r w:rsidR="00423203">
              <w:rPr>
                <w:noProof/>
                <w:webHidden/>
              </w:rPr>
              <w:tab/>
            </w:r>
            <w:r w:rsidR="00423203">
              <w:rPr>
                <w:noProof/>
                <w:webHidden/>
              </w:rPr>
              <w:fldChar w:fldCharType="begin"/>
            </w:r>
            <w:r w:rsidR="00423203">
              <w:rPr>
                <w:noProof/>
                <w:webHidden/>
              </w:rPr>
              <w:instrText xml:space="preserve"> PAGEREF _Toc203145202 \h </w:instrText>
            </w:r>
            <w:r w:rsidR="00423203">
              <w:rPr>
                <w:noProof/>
                <w:webHidden/>
              </w:rPr>
            </w:r>
            <w:r w:rsidR="00423203">
              <w:rPr>
                <w:noProof/>
                <w:webHidden/>
              </w:rPr>
              <w:fldChar w:fldCharType="separate"/>
            </w:r>
            <w:r w:rsidR="00423203">
              <w:rPr>
                <w:noProof/>
                <w:webHidden/>
              </w:rPr>
              <w:t>8</w:t>
            </w:r>
            <w:r w:rsidR="00423203">
              <w:rPr>
                <w:noProof/>
                <w:webHidden/>
              </w:rPr>
              <w:fldChar w:fldCharType="end"/>
            </w:r>
          </w:hyperlink>
        </w:p>
        <w:p w14:paraId="0B479E07" w14:textId="65EA8320" w:rsidR="00423203" w:rsidRDefault="00F66CF7">
          <w:pPr>
            <w:pStyle w:val="TM2"/>
            <w:rPr>
              <w:noProof/>
            </w:rPr>
          </w:pPr>
          <w:hyperlink w:anchor="_Toc203145203" w:history="1">
            <w:r w:rsidR="00423203" w:rsidRPr="002D57AD">
              <w:rPr>
                <w:rStyle w:val="Lienhypertexte"/>
                <w:noProof/>
              </w:rPr>
              <w:t>Impôts et taxes</w:t>
            </w:r>
            <w:r w:rsidR="00423203">
              <w:rPr>
                <w:noProof/>
                <w:webHidden/>
              </w:rPr>
              <w:tab/>
            </w:r>
            <w:r w:rsidR="00423203">
              <w:rPr>
                <w:noProof/>
                <w:webHidden/>
              </w:rPr>
              <w:fldChar w:fldCharType="begin"/>
            </w:r>
            <w:r w:rsidR="00423203">
              <w:rPr>
                <w:noProof/>
                <w:webHidden/>
              </w:rPr>
              <w:instrText xml:space="preserve"> PAGEREF _Toc203145203 \h </w:instrText>
            </w:r>
            <w:r w:rsidR="00423203">
              <w:rPr>
                <w:noProof/>
                <w:webHidden/>
              </w:rPr>
            </w:r>
            <w:r w:rsidR="00423203">
              <w:rPr>
                <w:noProof/>
                <w:webHidden/>
              </w:rPr>
              <w:fldChar w:fldCharType="separate"/>
            </w:r>
            <w:r w:rsidR="00423203">
              <w:rPr>
                <w:noProof/>
                <w:webHidden/>
              </w:rPr>
              <w:t>8</w:t>
            </w:r>
            <w:r w:rsidR="00423203">
              <w:rPr>
                <w:noProof/>
                <w:webHidden/>
              </w:rPr>
              <w:fldChar w:fldCharType="end"/>
            </w:r>
          </w:hyperlink>
        </w:p>
        <w:p w14:paraId="55863B13" w14:textId="21477599"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04" w:history="1">
            <w:r w:rsidR="00423203" w:rsidRPr="002D57AD">
              <w:rPr>
                <w:rStyle w:val="Lienhypertexte"/>
                <w:b/>
                <w:caps/>
                <w:noProof/>
              </w:rPr>
              <w:t>ARTICLE 5 :</w:t>
            </w:r>
            <w:r w:rsidR="00423203">
              <w:rPr>
                <w:rFonts w:asciiTheme="minorHAnsi" w:eastAsiaTheme="minorEastAsia" w:hAnsiTheme="minorHAnsi" w:cstheme="minorBidi"/>
                <w:noProof/>
                <w:sz w:val="22"/>
                <w:szCs w:val="22"/>
              </w:rPr>
              <w:tab/>
            </w:r>
            <w:r w:rsidR="00423203" w:rsidRPr="002D57AD">
              <w:rPr>
                <w:rStyle w:val="Lienhypertexte"/>
                <w:b/>
                <w:caps/>
                <w:noProof/>
              </w:rPr>
              <w:t>opÉrations de vÉrification et d’admission</w:t>
            </w:r>
            <w:r w:rsidR="00423203">
              <w:rPr>
                <w:noProof/>
                <w:webHidden/>
              </w:rPr>
              <w:tab/>
            </w:r>
            <w:r w:rsidR="00423203">
              <w:rPr>
                <w:noProof/>
                <w:webHidden/>
              </w:rPr>
              <w:fldChar w:fldCharType="begin"/>
            </w:r>
            <w:r w:rsidR="00423203">
              <w:rPr>
                <w:noProof/>
                <w:webHidden/>
              </w:rPr>
              <w:instrText xml:space="preserve"> PAGEREF _Toc203145204 \h </w:instrText>
            </w:r>
            <w:r w:rsidR="00423203">
              <w:rPr>
                <w:noProof/>
                <w:webHidden/>
              </w:rPr>
            </w:r>
            <w:r w:rsidR="00423203">
              <w:rPr>
                <w:noProof/>
                <w:webHidden/>
              </w:rPr>
              <w:fldChar w:fldCharType="separate"/>
            </w:r>
            <w:r w:rsidR="00423203">
              <w:rPr>
                <w:noProof/>
                <w:webHidden/>
              </w:rPr>
              <w:t>8</w:t>
            </w:r>
            <w:r w:rsidR="00423203">
              <w:rPr>
                <w:noProof/>
                <w:webHidden/>
              </w:rPr>
              <w:fldChar w:fldCharType="end"/>
            </w:r>
          </w:hyperlink>
        </w:p>
        <w:p w14:paraId="19951B26" w14:textId="68BB7BB7" w:rsidR="00423203" w:rsidRDefault="00F66CF7">
          <w:pPr>
            <w:pStyle w:val="TM2"/>
            <w:rPr>
              <w:noProof/>
            </w:rPr>
          </w:pPr>
          <w:hyperlink w:anchor="_Toc203145205" w:history="1">
            <w:r w:rsidR="00423203" w:rsidRPr="002D57AD">
              <w:rPr>
                <w:rStyle w:val="Lienhypertexte"/>
                <w:rFonts w:cstheme="minorHAnsi"/>
                <w:noProof/>
              </w:rPr>
              <w:t>Opérations de vérification</w:t>
            </w:r>
            <w:r w:rsidR="00423203">
              <w:rPr>
                <w:noProof/>
                <w:webHidden/>
              </w:rPr>
              <w:tab/>
            </w:r>
            <w:r w:rsidR="00423203">
              <w:rPr>
                <w:noProof/>
                <w:webHidden/>
              </w:rPr>
              <w:fldChar w:fldCharType="begin"/>
            </w:r>
            <w:r w:rsidR="00423203">
              <w:rPr>
                <w:noProof/>
                <w:webHidden/>
              </w:rPr>
              <w:instrText xml:space="preserve"> PAGEREF _Toc203145205 \h </w:instrText>
            </w:r>
            <w:r w:rsidR="00423203">
              <w:rPr>
                <w:noProof/>
                <w:webHidden/>
              </w:rPr>
            </w:r>
            <w:r w:rsidR="00423203">
              <w:rPr>
                <w:noProof/>
                <w:webHidden/>
              </w:rPr>
              <w:fldChar w:fldCharType="separate"/>
            </w:r>
            <w:r w:rsidR="00423203">
              <w:rPr>
                <w:noProof/>
                <w:webHidden/>
              </w:rPr>
              <w:t>8</w:t>
            </w:r>
            <w:r w:rsidR="00423203">
              <w:rPr>
                <w:noProof/>
                <w:webHidden/>
              </w:rPr>
              <w:fldChar w:fldCharType="end"/>
            </w:r>
          </w:hyperlink>
        </w:p>
        <w:p w14:paraId="083F5314" w14:textId="2BC6398B" w:rsidR="00423203" w:rsidRDefault="00F66CF7">
          <w:pPr>
            <w:pStyle w:val="TM2"/>
            <w:rPr>
              <w:noProof/>
            </w:rPr>
          </w:pPr>
          <w:hyperlink w:anchor="_Toc203145206" w:history="1">
            <w:r w:rsidR="00423203" w:rsidRPr="002D57AD">
              <w:rPr>
                <w:rStyle w:val="Lienhypertexte"/>
                <w:rFonts w:cstheme="minorHAnsi"/>
                <w:noProof/>
              </w:rPr>
              <w:t>Admission des prestations et des fournitures</w:t>
            </w:r>
            <w:r w:rsidR="00423203">
              <w:rPr>
                <w:noProof/>
                <w:webHidden/>
              </w:rPr>
              <w:tab/>
            </w:r>
            <w:r w:rsidR="00423203">
              <w:rPr>
                <w:noProof/>
                <w:webHidden/>
              </w:rPr>
              <w:fldChar w:fldCharType="begin"/>
            </w:r>
            <w:r w:rsidR="00423203">
              <w:rPr>
                <w:noProof/>
                <w:webHidden/>
              </w:rPr>
              <w:instrText xml:space="preserve"> PAGEREF _Toc203145206 \h </w:instrText>
            </w:r>
            <w:r w:rsidR="00423203">
              <w:rPr>
                <w:noProof/>
                <w:webHidden/>
              </w:rPr>
            </w:r>
            <w:r w:rsidR="00423203">
              <w:rPr>
                <w:noProof/>
                <w:webHidden/>
              </w:rPr>
              <w:fldChar w:fldCharType="separate"/>
            </w:r>
            <w:r w:rsidR="00423203">
              <w:rPr>
                <w:noProof/>
                <w:webHidden/>
              </w:rPr>
              <w:t>8</w:t>
            </w:r>
            <w:r w:rsidR="00423203">
              <w:rPr>
                <w:noProof/>
                <w:webHidden/>
              </w:rPr>
              <w:fldChar w:fldCharType="end"/>
            </w:r>
          </w:hyperlink>
        </w:p>
        <w:p w14:paraId="0062EAAE" w14:textId="12BAF5CD"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07" w:history="1">
            <w:r w:rsidR="00423203" w:rsidRPr="002D57AD">
              <w:rPr>
                <w:rStyle w:val="Lienhypertexte"/>
                <w:b/>
                <w:caps/>
                <w:noProof/>
              </w:rPr>
              <w:t>ARTICLE 6 :</w:t>
            </w:r>
            <w:r w:rsidR="00423203">
              <w:rPr>
                <w:rFonts w:asciiTheme="minorHAnsi" w:eastAsiaTheme="minorEastAsia" w:hAnsiTheme="minorHAnsi" w:cstheme="minorBidi"/>
                <w:noProof/>
                <w:sz w:val="22"/>
                <w:szCs w:val="22"/>
              </w:rPr>
              <w:tab/>
            </w:r>
            <w:r w:rsidR="00423203" w:rsidRPr="002D57AD">
              <w:rPr>
                <w:rStyle w:val="Lienhypertexte"/>
                <w:b/>
                <w:caps/>
                <w:noProof/>
              </w:rPr>
              <w:t>ModalitÉs spÉcifiques d’exécution</w:t>
            </w:r>
            <w:r w:rsidR="00423203">
              <w:rPr>
                <w:noProof/>
                <w:webHidden/>
              </w:rPr>
              <w:tab/>
            </w:r>
            <w:r w:rsidR="00423203">
              <w:rPr>
                <w:noProof/>
                <w:webHidden/>
              </w:rPr>
              <w:fldChar w:fldCharType="begin"/>
            </w:r>
            <w:r w:rsidR="00423203">
              <w:rPr>
                <w:noProof/>
                <w:webHidden/>
              </w:rPr>
              <w:instrText xml:space="preserve"> PAGEREF _Toc203145207 \h </w:instrText>
            </w:r>
            <w:r w:rsidR="00423203">
              <w:rPr>
                <w:noProof/>
                <w:webHidden/>
              </w:rPr>
            </w:r>
            <w:r w:rsidR="00423203">
              <w:rPr>
                <w:noProof/>
                <w:webHidden/>
              </w:rPr>
              <w:fldChar w:fldCharType="separate"/>
            </w:r>
            <w:r w:rsidR="00423203">
              <w:rPr>
                <w:noProof/>
                <w:webHidden/>
              </w:rPr>
              <w:t>9</w:t>
            </w:r>
            <w:r w:rsidR="00423203">
              <w:rPr>
                <w:noProof/>
                <w:webHidden/>
              </w:rPr>
              <w:fldChar w:fldCharType="end"/>
            </w:r>
          </w:hyperlink>
        </w:p>
        <w:p w14:paraId="6DD1C277" w14:textId="04B38C13" w:rsidR="00423203" w:rsidRDefault="00F66CF7">
          <w:pPr>
            <w:pStyle w:val="TM2"/>
            <w:rPr>
              <w:noProof/>
            </w:rPr>
          </w:pPr>
          <w:hyperlink w:anchor="_Toc203145208" w:history="1">
            <w:r w:rsidR="00423203" w:rsidRPr="002D57AD">
              <w:rPr>
                <w:rStyle w:val="Lienhypertexte"/>
                <w:rFonts w:cstheme="minorHAnsi"/>
                <w:noProof/>
              </w:rPr>
              <w:t>Expert en charge de l’exécution de la mission</w:t>
            </w:r>
            <w:r w:rsidR="00423203">
              <w:rPr>
                <w:noProof/>
                <w:webHidden/>
              </w:rPr>
              <w:tab/>
            </w:r>
            <w:r w:rsidR="00423203">
              <w:rPr>
                <w:noProof/>
                <w:webHidden/>
              </w:rPr>
              <w:fldChar w:fldCharType="begin"/>
            </w:r>
            <w:r w:rsidR="00423203">
              <w:rPr>
                <w:noProof/>
                <w:webHidden/>
              </w:rPr>
              <w:instrText xml:space="preserve"> PAGEREF _Toc203145208 \h </w:instrText>
            </w:r>
            <w:r w:rsidR="00423203">
              <w:rPr>
                <w:noProof/>
                <w:webHidden/>
              </w:rPr>
            </w:r>
            <w:r w:rsidR="00423203">
              <w:rPr>
                <w:noProof/>
                <w:webHidden/>
              </w:rPr>
              <w:fldChar w:fldCharType="separate"/>
            </w:r>
            <w:r w:rsidR="00423203">
              <w:rPr>
                <w:noProof/>
                <w:webHidden/>
              </w:rPr>
              <w:t>9</w:t>
            </w:r>
            <w:r w:rsidR="00423203">
              <w:rPr>
                <w:noProof/>
                <w:webHidden/>
              </w:rPr>
              <w:fldChar w:fldCharType="end"/>
            </w:r>
          </w:hyperlink>
        </w:p>
        <w:p w14:paraId="231E4459" w14:textId="223C9E05" w:rsidR="00423203" w:rsidRDefault="00F66CF7">
          <w:pPr>
            <w:pStyle w:val="TM2"/>
            <w:rPr>
              <w:noProof/>
            </w:rPr>
          </w:pPr>
          <w:hyperlink w:anchor="_Toc203145209" w:history="1">
            <w:r w:rsidR="00423203" w:rsidRPr="002D57AD">
              <w:rPr>
                <w:rStyle w:val="Lienhypertexte"/>
                <w:rFonts w:cstheme="minorHAnsi"/>
                <w:noProof/>
              </w:rPr>
              <w:t>Lieu d’exécution</w:t>
            </w:r>
            <w:r w:rsidR="00423203">
              <w:rPr>
                <w:noProof/>
                <w:webHidden/>
              </w:rPr>
              <w:tab/>
            </w:r>
            <w:r w:rsidR="00423203">
              <w:rPr>
                <w:noProof/>
                <w:webHidden/>
              </w:rPr>
              <w:fldChar w:fldCharType="begin"/>
            </w:r>
            <w:r w:rsidR="00423203">
              <w:rPr>
                <w:noProof/>
                <w:webHidden/>
              </w:rPr>
              <w:instrText xml:space="preserve"> PAGEREF _Toc203145209 \h </w:instrText>
            </w:r>
            <w:r w:rsidR="00423203">
              <w:rPr>
                <w:noProof/>
                <w:webHidden/>
              </w:rPr>
            </w:r>
            <w:r w:rsidR="00423203">
              <w:rPr>
                <w:noProof/>
                <w:webHidden/>
              </w:rPr>
              <w:fldChar w:fldCharType="separate"/>
            </w:r>
            <w:r w:rsidR="00423203">
              <w:rPr>
                <w:noProof/>
                <w:webHidden/>
              </w:rPr>
              <w:t>9</w:t>
            </w:r>
            <w:r w:rsidR="00423203">
              <w:rPr>
                <w:noProof/>
                <w:webHidden/>
              </w:rPr>
              <w:fldChar w:fldCharType="end"/>
            </w:r>
          </w:hyperlink>
        </w:p>
        <w:p w14:paraId="5B30C899" w14:textId="26290FE4" w:rsidR="00423203" w:rsidRDefault="00F66CF7">
          <w:pPr>
            <w:pStyle w:val="TM2"/>
            <w:rPr>
              <w:noProof/>
            </w:rPr>
          </w:pPr>
          <w:hyperlink w:anchor="_Toc203145210" w:history="1">
            <w:r w:rsidR="00423203" w:rsidRPr="002D57AD">
              <w:rPr>
                <w:rStyle w:val="Lienhypertexte"/>
                <w:rFonts w:cstheme="minorHAnsi"/>
                <w:noProof/>
              </w:rPr>
              <w:t>Langue du contrat</w:t>
            </w:r>
            <w:r w:rsidR="00423203">
              <w:rPr>
                <w:noProof/>
                <w:webHidden/>
              </w:rPr>
              <w:tab/>
            </w:r>
            <w:r w:rsidR="00423203">
              <w:rPr>
                <w:noProof/>
                <w:webHidden/>
              </w:rPr>
              <w:fldChar w:fldCharType="begin"/>
            </w:r>
            <w:r w:rsidR="00423203">
              <w:rPr>
                <w:noProof/>
                <w:webHidden/>
              </w:rPr>
              <w:instrText xml:space="preserve"> PAGEREF _Toc203145210 \h </w:instrText>
            </w:r>
            <w:r w:rsidR="00423203">
              <w:rPr>
                <w:noProof/>
                <w:webHidden/>
              </w:rPr>
            </w:r>
            <w:r w:rsidR="00423203">
              <w:rPr>
                <w:noProof/>
                <w:webHidden/>
              </w:rPr>
              <w:fldChar w:fldCharType="separate"/>
            </w:r>
            <w:r w:rsidR="00423203">
              <w:rPr>
                <w:noProof/>
                <w:webHidden/>
              </w:rPr>
              <w:t>9</w:t>
            </w:r>
            <w:r w:rsidR="00423203">
              <w:rPr>
                <w:noProof/>
                <w:webHidden/>
              </w:rPr>
              <w:fldChar w:fldCharType="end"/>
            </w:r>
          </w:hyperlink>
        </w:p>
        <w:p w14:paraId="798C6D3F" w14:textId="02CD835F" w:rsidR="00423203" w:rsidRDefault="00F66CF7">
          <w:pPr>
            <w:pStyle w:val="TM2"/>
            <w:rPr>
              <w:noProof/>
            </w:rPr>
          </w:pPr>
          <w:hyperlink w:anchor="_Toc203145211" w:history="1">
            <w:r w:rsidR="00423203" w:rsidRPr="002D57AD">
              <w:rPr>
                <w:rStyle w:val="Lienhypertexte"/>
                <w:rFonts w:cstheme="minorHAnsi"/>
                <w:noProof/>
              </w:rPr>
              <w:t xml:space="preserve">Engagement du </w:t>
            </w:r>
            <w:r w:rsidR="00423203" w:rsidRPr="002D57AD">
              <w:rPr>
                <w:rStyle w:val="Lienhypertexte"/>
                <w:rFonts w:cstheme="minorHAnsi"/>
                <w:smallCaps/>
                <w:noProof/>
              </w:rPr>
              <w:t>Contractant</w:t>
            </w:r>
            <w:r w:rsidR="00423203">
              <w:rPr>
                <w:noProof/>
                <w:webHidden/>
              </w:rPr>
              <w:tab/>
            </w:r>
            <w:r w:rsidR="00423203">
              <w:rPr>
                <w:noProof/>
                <w:webHidden/>
              </w:rPr>
              <w:fldChar w:fldCharType="begin"/>
            </w:r>
            <w:r w:rsidR="00423203">
              <w:rPr>
                <w:noProof/>
                <w:webHidden/>
              </w:rPr>
              <w:instrText xml:space="preserve"> PAGEREF _Toc203145211 \h </w:instrText>
            </w:r>
            <w:r w:rsidR="00423203">
              <w:rPr>
                <w:noProof/>
                <w:webHidden/>
              </w:rPr>
            </w:r>
            <w:r w:rsidR="00423203">
              <w:rPr>
                <w:noProof/>
                <w:webHidden/>
              </w:rPr>
              <w:fldChar w:fldCharType="separate"/>
            </w:r>
            <w:r w:rsidR="00423203">
              <w:rPr>
                <w:noProof/>
                <w:webHidden/>
              </w:rPr>
              <w:t>9</w:t>
            </w:r>
            <w:r w:rsidR="00423203">
              <w:rPr>
                <w:noProof/>
                <w:webHidden/>
              </w:rPr>
              <w:fldChar w:fldCharType="end"/>
            </w:r>
          </w:hyperlink>
        </w:p>
        <w:p w14:paraId="1B47F7A9" w14:textId="63D18BBD" w:rsidR="00423203" w:rsidRDefault="00F66CF7">
          <w:pPr>
            <w:pStyle w:val="TM2"/>
            <w:rPr>
              <w:noProof/>
            </w:rPr>
          </w:pPr>
          <w:hyperlink w:anchor="_Toc203145212" w:history="1">
            <w:r w:rsidR="00423203" w:rsidRPr="002D57AD">
              <w:rPr>
                <w:rStyle w:val="Lienhypertexte"/>
                <w:rFonts w:cstheme="minorHAnsi"/>
                <w:noProof/>
              </w:rPr>
              <w:t>Confidentialité</w:t>
            </w:r>
            <w:r w:rsidR="00423203">
              <w:rPr>
                <w:noProof/>
                <w:webHidden/>
              </w:rPr>
              <w:tab/>
            </w:r>
            <w:r w:rsidR="00423203">
              <w:rPr>
                <w:noProof/>
                <w:webHidden/>
              </w:rPr>
              <w:fldChar w:fldCharType="begin"/>
            </w:r>
            <w:r w:rsidR="00423203">
              <w:rPr>
                <w:noProof/>
                <w:webHidden/>
              </w:rPr>
              <w:instrText xml:space="preserve"> PAGEREF _Toc203145212 \h </w:instrText>
            </w:r>
            <w:r w:rsidR="00423203">
              <w:rPr>
                <w:noProof/>
                <w:webHidden/>
              </w:rPr>
            </w:r>
            <w:r w:rsidR="00423203">
              <w:rPr>
                <w:noProof/>
                <w:webHidden/>
              </w:rPr>
              <w:fldChar w:fldCharType="separate"/>
            </w:r>
            <w:r w:rsidR="00423203">
              <w:rPr>
                <w:noProof/>
                <w:webHidden/>
              </w:rPr>
              <w:t>10</w:t>
            </w:r>
            <w:r w:rsidR="00423203">
              <w:rPr>
                <w:noProof/>
                <w:webHidden/>
              </w:rPr>
              <w:fldChar w:fldCharType="end"/>
            </w:r>
          </w:hyperlink>
        </w:p>
        <w:p w14:paraId="32F4C5EB" w14:textId="098B08BA" w:rsidR="00423203" w:rsidRDefault="00F66CF7">
          <w:pPr>
            <w:pStyle w:val="TM2"/>
            <w:rPr>
              <w:noProof/>
            </w:rPr>
          </w:pPr>
          <w:hyperlink w:anchor="_Toc203145213" w:history="1">
            <w:r w:rsidR="00423203" w:rsidRPr="002D57AD">
              <w:rPr>
                <w:rStyle w:val="Lienhypertexte"/>
                <w:rFonts w:cstheme="minorHAnsi"/>
                <w:noProof/>
              </w:rPr>
              <w:t>Fournitures documents</w:t>
            </w:r>
            <w:r w:rsidR="00423203">
              <w:rPr>
                <w:noProof/>
                <w:webHidden/>
              </w:rPr>
              <w:tab/>
            </w:r>
            <w:r w:rsidR="00423203">
              <w:rPr>
                <w:noProof/>
                <w:webHidden/>
              </w:rPr>
              <w:fldChar w:fldCharType="begin"/>
            </w:r>
            <w:r w:rsidR="00423203">
              <w:rPr>
                <w:noProof/>
                <w:webHidden/>
              </w:rPr>
              <w:instrText xml:space="preserve"> PAGEREF _Toc203145213 \h </w:instrText>
            </w:r>
            <w:r w:rsidR="00423203">
              <w:rPr>
                <w:noProof/>
                <w:webHidden/>
              </w:rPr>
            </w:r>
            <w:r w:rsidR="00423203">
              <w:rPr>
                <w:noProof/>
                <w:webHidden/>
              </w:rPr>
              <w:fldChar w:fldCharType="separate"/>
            </w:r>
            <w:r w:rsidR="00423203">
              <w:rPr>
                <w:noProof/>
                <w:webHidden/>
              </w:rPr>
              <w:t>10</w:t>
            </w:r>
            <w:r w:rsidR="00423203">
              <w:rPr>
                <w:noProof/>
                <w:webHidden/>
              </w:rPr>
              <w:fldChar w:fldCharType="end"/>
            </w:r>
          </w:hyperlink>
        </w:p>
        <w:p w14:paraId="735992B2" w14:textId="1758AC6E" w:rsidR="00423203" w:rsidRDefault="00F66CF7">
          <w:pPr>
            <w:pStyle w:val="TM2"/>
            <w:rPr>
              <w:noProof/>
            </w:rPr>
          </w:pPr>
          <w:hyperlink w:anchor="_Toc203145214" w:history="1">
            <w:r w:rsidR="00423203" w:rsidRPr="002D57AD">
              <w:rPr>
                <w:rStyle w:val="Lienhypertexte"/>
                <w:rFonts w:cstheme="minorHAnsi"/>
                <w:noProof/>
              </w:rPr>
              <w:t>Assurance</w:t>
            </w:r>
            <w:r w:rsidR="00423203">
              <w:rPr>
                <w:noProof/>
                <w:webHidden/>
              </w:rPr>
              <w:tab/>
            </w:r>
            <w:r w:rsidR="00423203">
              <w:rPr>
                <w:noProof/>
                <w:webHidden/>
              </w:rPr>
              <w:fldChar w:fldCharType="begin"/>
            </w:r>
            <w:r w:rsidR="00423203">
              <w:rPr>
                <w:noProof/>
                <w:webHidden/>
              </w:rPr>
              <w:instrText xml:space="preserve"> PAGEREF _Toc203145214 \h </w:instrText>
            </w:r>
            <w:r w:rsidR="00423203">
              <w:rPr>
                <w:noProof/>
                <w:webHidden/>
              </w:rPr>
            </w:r>
            <w:r w:rsidR="00423203">
              <w:rPr>
                <w:noProof/>
                <w:webHidden/>
              </w:rPr>
              <w:fldChar w:fldCharType="separate"/>
            </w:r>
            <w:r w:rsidR="00423203">
              <w:rPr>
                <w:noProof/>
                <w:webHidden/>
              </w:rPr>
              <w:t>10</w:t>
            </w:r>
            <w:r w:rsidR="00423203">
              <w:rPr>
                <w:noProof/>
                <w:webHidden/>
              </w:rPr>
              <w:fldChar w:fldCharType="end"/>
            </w:r>
          </w:hyperlink>
        </w:p>
        <w:p w14:paraId="4E5DBE0F" w14:textId="6F2ED00B" w:rsidR="00423203" w:rsidRDefault="00F66CF7">
          <w:pPr>
            <w:pStyle w:val="TM2"/>
            <w:rPr>
              <w:noProof/>
            </w:rPr>
          </w:pPr>
          <w:hyperlink w:anchor="_Toc203145215" w:history="1">
            <w:r w:rsidR="00423203" w:rsidRPr="002D57AD">
              <w:rPr>
                <w:rStyle w:val="Lienhypertexte"/>
                <w:rFonts w:cstheme="minorHAnsi"/>
                <w:noProof/>
              </w:rPr>
              <w:t>Point de contact et communication</w:t>
            </w:r>
            <w:r w:rsidR="00423203">
              <w:rPr>
                <w:noProof/>
                <w:webHidden/>
              </w:rPr>
              <w:tab/>
            </w:r>
            <w:r w:rsidR="00423203">
              <w:rPr>
                <w:noProof/>
                <w:webHidden/>
              </w:rPr>
              <w:fldChar w:fldCharType="begin"/>
            </w:r>
            <w:r w:rsidR="00423203">
              <w:rPr>
                <w:noProof/>
                <w:webHidden/>
              </w:rPr>
              <w:instrText xml:space="preserve"> PAGEREF _Toc203145215 \h </w:instrText>
            </w:r>
            <w:r w:rsidR="00423203">
              <w:rPr>
                <w:noProof/>
                <w:webHidden/>
              </w:rPr>
            </w:r>
            <w:r w:rsidR="00423203">
              <w:rPr>
                <w:noProof/>
                <w:webHidden/>
              </w:rPr>
              <w:fldChar w:fldCharType="separate"/>
            </w:r>
            <w:r w:rsidR="00423203">
              <w:rPr>
                <w:noProof/>
                <w:webHidden/>
              </w:rPr>
              <w:t>10</w:t>
            </w:r>
            <w:r w:rsidR="00423203">
              <w:rPr>
                <w:noProof/>
                <w:webHidden/>
              </w:rPr>
              <w:fldChar w:fldCharType="end"/>
            </w:r>
          </w:hyperlink>
        </w:p>
        <w:p w14:paraId="7D5127FA" w14:textId="0202D0D5" w:rsidR="00423203" w:rsidRDefault="00F66CF7">
          <w:pPr>
            <w:pStyle w:val="TM2"/>
            <w:rPr>
              <w:noProof/>
            </w:rPr>
          </w:pPr>
          <w:hyperlink w:anchor="_Toc203145216" w:history="1">
            <w:r w:rsidR="00423203" w:rsidRPr="002D57AD">
              <w:rPr>
                <w:rStyle w:val="Lienhypertexte"/>
                <w:rFonts w:cstheme="minorHAnsi"/>
                <w:noProof/>
              </w:rPr>
              <w:t>Engagement contre la déforestation</w:t>
            </w:r>
            <w:r w:rsidR="00423203">
              <w:rPr>
                <w:noProof/>
                <w:webHidden/>
              </w:rPr>
              <w:tab/>
            </w:r>
            <w:r w:rsidR="00423203">
              <w:rPr>
                <w:noProof/>
                <w:webHidden/>
              </w:rPr>
              <w:fldChar w:fldCharType="begin"/>
            </w:r>
            <w:r w:rsidR="00423203">
              <w:rPr>
                <w:noProof/>
                <w:webHidden/>
              </w:rPr>
              <w:instrText xml:space="preserve"> PAGEREF _Toc203145216 \h </w:instrText>
            </w:r>
            <w:r w:rsidR="00423203">
              <w:rPr>
                <w:noProof/>
                <w:webHidden/>
              </w:rPr>
            </w:r>
            <w:r w:rsidR="00423203">
              <w:rPr>
                <w:noProof/>
                <w:webHidden/>
              </w:rPr>
              <w:fldChar w:fldCharType="separate"/>
            </w:r>
            <w:r w:rsidR="00423203">
              <w:rPr>
                <w:noProof/>
                <w:webHidden/>
              </w:rPr>
              <w:t>11</w:t>
            </w:r>
            <w:r w:rsidR="00423203">
              <w:rPr>
                <w:noProof/>
                <w:webHidden/>
              </w:rPr>
              <w:fldChar w:fldCharType="end"/>
            </w:r>
          </w:hyperlink>
        </w:p>
        <w:p w14:paraId="2D779C8E" w14:textId="561EE588"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17" w:history="1">
            <w:r w:rsidR="00423203" w:rsidRPr="002D57AD">
              <w:rPr>
                <w:rStyle w:val="Lienhypertexte"/>
                <w:b/>
                <w:caps/>
                <w:noProof/>
              </w:rPr>
              <w:t>ARTICLE 7 :</w:t>
            </w:r>
            <w:r w:rsidR="00423203">
              <w:rPr>
                <w:rFonts w:asciiTheme="minorHAnsi" w:eastAsiaTheme="minorEastAsia" w:hAnsiTheme="minorHAnsi" w:cstheme="minorBidi"/>
                <w:noProof/>
                <w:sz w:val="22"/>
                <w:szCs w:val="22"/>
              </w:rPr>
              <w:tab/>
            </w:r>
            <w:r w:rsidR="00423203" w:rsidRPr="002D57AD">
              <w:rPr>
                <w:rStyle w:val="Lienhypertexte"/>
                <w:b/>
                <w:caps/>
                <w:noProof/>
              </w:rPr>
              <w:t>Clause de réexamen</w:t>
            </w:r>
            <w:r w:rsidR="00423203">
              <w:rPr>
                <w:noProof/>
                <w:webHidden/>
              </w:rPr>
              <w:tab/>
            </w:r>
            <w:r w:rsidR="00423203">
              <w:rPr>
                <w:noProof/>
                <w:webHidden/>
              </w:rPr>
              <w:fldChar w:fldCharType="begin"/>
            </w:r>
            <w:r w:rsidR="00423203">
              <w:rPr>
                <w:noProof/>
                <w:webHidden/>
              </w:rPr>
              <w:instrText xml:space="preserve"> PAGEREF _Toc203145217 \h </w:instrText>
            </w:r>
            <w:r w:rsidR="00423203">
              <w:rPr>
                <w:noProof/>
                <w:webHidden/>
              </w:rPr>
            </w:r>
            <w:r w:rsidR="00423203">
              <w:rPr>
                <w:noProof/>
                <w:webHidden/>
              </w:rPr>
              <w:fldChar w:fldCharType="separate"/>
            </w:r>
            <w:r w:rsidR="00423203">
              <w:rPr>
                <w:noProof/>
                <w:webHidden/>
              </w:rPr>
              <w:t>11</w:t>
            </w:r>
            <w:r w:rsidR="00423203">
              <w:rPr>
                <w:noProof/>
                <w:webHidden/>
              </w:rPr>
              <w:fldChar w:fldCharType="end"/>
            </w:r>
          </w:hyperlink>
        </w:p>
        <w:p w14:paraId="60BDBB71" w14:textId="3F849935"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18" w:history="1">
            <w:r w:rsidR="00423203" w:rsidRPr="002D57AD">
              <w:rPr>
                <w:rStyle w:val="Lienhypertexte"/>
                <w:b/>
                <w:caps/>
                <w:noProof/>
              </w:rPr>
              <w:t>ARTICLE 8 :</w:t>
            </w:r>
            <w:r w:rsidR="00423203">
              <w:rPr>
                <w:rFonts w:asciiTheme="minorHAnsi" w:eastAsiaTheme="minorEastAsia" w:hAnsiTheme="minorHAnsi" w:cstheme="minorBidi"/>
                <w:noProof/>
                <w:sz w:val="22"/>
                <w:szCs w:val="22"/>
              </w:rPr>
              <w:tab/>
            </w:r>
            <w:r w:rsidR="00423203" w:rsidRPr="002D57AD">
              <w:rPr>
                <w:rStyle w:val="Lienhypertexte"/>
                <w:b/>
                <w:caps/>
                <w:noProof/>
              </w:rPr>
              <w:t>RÉalisation de prestations similaires</w:t>
            </w:r>
            <w:r w:rsidR="00423203">
              <w:rPr>
                <w:noProof/>
                <w:webHidden/>
              </w:rPr>
              <w:tab/>
            </w:r>
            <w:r w:rsidR="00423203">
              <w:rPr>
                <w:noProof/>
                <w:webHidden/>
              </w:rPr>
              <w:fldChar w:fldCharType="begin"/>
            </w:r>
            <w:r w:rsidR="00423203">
              <w:rPr>
                <w:noProof/>
                <w:webHidden/>
              </w:rPr>
              <w:instrText xml:space="preserve"> PAGEREF _Toc203145218 \h </w:instrText>
            </w:r>
            <w:r w:rsidR="00423203">
              <w:rPr>
                <w:noProof/>
                <w:webHidden/>
              </w:rPr>
            </w:r>
            <w:r w:rsidR="00423203">
              <w:rPr>
                <w:noProof/>
                <w:webHidden/>
              </w:rPr>
              <w:fldChar w:fldCharType="separate"/>
            </w:r>
            <w:r w:rsidR="00423203">
              <w:rPr>
                <w:noProof/>
                <w:webHidden/>
              </w:rPr>
              <w:t>12</w:t>
            </w:r>
            <w:r w:rsidR="00423203">
              <w:rPr>
                <w:noProof/>
                <w:webHidden/>
              </w:rPr>
              <w:fldChar w:fldCharType="end"/>
            </w:r>
          </w:hyperlink>
        </w:p>
        <w:p w14:paraId="69CCBF4E" w14:textId="382E3582"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19" w:history="1">
            <w:r w:rsidR="00423203" w:rsidRPr="002D57AD">
              <w:rPr>
                <w:rStyle w:val="Lienhypertexte"/>
                <w:b/>
                <w:caps/>
                <w:noProof/>
              </w:rPr>
              <w:t>ARTICLE 9 :</w:t>
            </w:r>
            <w:r w:rsidR="00423203">
              <w:rPr>
                <w:rFonts w:asciiTheme="minorHAnsi" w:eastAsiaTheme="minorEastAsia" w:hAnsiTheme="minorHAnsi" w:cstheme="minorBidi"/>
                <w:noProof/>
                <w:sz w:val="22"/>
                <w:szCs w:val="22"/>
              </w:rPr>
              <w:tab/>
            </w:r>
            <w:r w:rsidR="00423203" w:rsidRPr="002D57AD">
              <w:rPr>
                <w:rStyle w:val="Lienhypertexte"/>
                <w:b/>
                <w:caps/>
                <w:noProof/>
              </w:rPr>
              <w:t>pÉnalitÉs</w:t>
            </w:r>
            <w:r w:rsidR="00423203">
              <w:rPr>
                <w:noProof/>
                <w:webHidden/>
              </w:rPr>
              <w:tab/>
            </w:r>
            <w:r w:rsidR="00423203">
              <w:rPr>
                <w:noProof/>
                <w:webHidden/>
              </w:rPr>
              <w:fldChar w:fldCharType="begin"/>
            </w:r>
            <w:r w:rsidR="00423203">
              <w:rPr>
                <w:noProof/>
                <w:webHidden/>
              </w:rPr>
              <w:instrText xml:space="preserve"> PAGEREF _Toc203145219 \h </w:instrText>
            </w:r>
            <w:r w:rsidR="00423203">
              <w:rPr>
                <w:noProof/>
                <w:webHidden/>
              </w:rPr>
            </w:r>
            <w:r w:rsidR="00423203">
              <w:rPr>
                <w:noProof/>
                <w:webHidden/>
              </w:rPr>
              <w:fldChar w:fldCharType="separate"/>
            </w:r>
            <w:r w:rsidR="00423203">
              <w:rPr>
                <w:noProof/>
                <w:webHidden/>
              </w:rPr>
              <w:t>12</w:t>
            </w:r>
            <w:r w:rsidR="00423203">
              <w:rPr>
                <w:noProof/>
                <w:webHidden/>
              </w:rPr>
              <w:fldChar w:fldCharType="end"/>
            </w:r>
          </w:hyperlink>
        </w:p>
        <w:p w14:paraId="6ED40AB2" w14:textId="3A8BD5B4" w:rsidR="00423203" w:rsidRDefault="00F66CF7">
          <w:pPr>
            <w:pStyle w:val="TM2"/>
            <w:rPr>
              <w:noProof/>
            </w:rPr>
          </w:pPr>
          <w:hyperlink w:anchor="_Toc203145220" w:history="1">
            <w:r w:rsidR="00423203" w:rsidRPr="002D57AD">
              <w:rPr>
                <w:rStyle w:val="Lienhypertexte"/>
                <w:noProof/>
              </w:rPr>
              <w:t>Pénalités sur livrables documentaires périodiques</w:t>
            </w:r>
            <w:r w:rsidR="00423203">
              <w:rPr>
                <w:noProof/>
                <w:webHidden/>
              </w:rPr>
              <w:tab/>
            </w:r>
            <w:r w:rsidR="00423203">
              <w:rPr>
                <w:noProof/>
                <w:webHidden/>
              </w:rPr>
              <w:fldChar w:fldCharType="begin"/>
            </w:r>
            <w:r w:rsidR="00423203">
              <w:rPr>
                <w:noProof/>
                <w:webHidden/>
              </w:rPr>
              <w:instrText xml:space="preserve"> PAGEREF _Toc203145220 \h </w:instrText>
            </w:r>
            <w:r w:rsidR="00423203">
              <w:rPr>
                <w:noProof/>
                <w:webHidden/>
              </w:rPr>
            </w:r>
            <w:r w:rsidR="00423203">
              <w:rPr>
                <w:noProof/>
                <w:webHidden/>
              </w:rPr>
              <w:fldChar w:fldCharType="separate"/>
            </w:r>
            <w:r w:rsidR="00423203">
              <w:rPr>
                <w:noProof/>
                <w:webHidden/>
              </w:rPr>
              <w:t>12</w:t>
            </w:r>
            <w:r w:rsidR="00423203">
              <w:rPr>
                <w:noProof/>
                <w:webHidden/>
              </w:rPr>
              <w:fldChar w:fldCharType="end"/>
            </w:r>
          </w:hyperlink>
        </w:p>
        <w:p w14:paraId="57AB3610" w14:textId="48CD2108" w:rsidR="00423203" w:rsidRDefault="00F66CF7">
          <w:pPr>
            <w:pStyle w:val="TM2"/>
            <w:rPr>
              <w:noProof/>
            </w:rPr>
          </w:pPr>
          <w:hyperlink w:anchor="_Toc203145221" w:history="1">
            <w:r w:rsidR="00423203" w:rsidRPr="002D57AD">
              <w:rPr>
                <w:rStyle w:val="Lienhypertexte"/>
                <w:noProof/>
              </w:rPr>
              <w:t>Pénalités sur remise d’un livrable final</w:t>
            </w:r>
            <w:r w:rsidR="00423203">
              <w:rPr>
                <w:noProof/>
                <w:webHidden/>
              </w:rPr>
              <w:tab/>
            </w:r>
            <w:r w:rsidR="00423203">
              <w:rPr>
                <w:noProof/>
                <w:webHidden/>
              </w:rPr>
              <w:fldChar w:fldCharType="begin"/>
            </w:r>
            <w:r w:rsidR="00423203">
              <w:rPr>
                <w:noProof/>
                <w:webHidden/>
              </w:rPr>
              <w:instrText xml:space="preserve"> PAGEREF _Toc203145221 \h </w:instrText>
            </w:r>
            <w:r w:rsidR="00423203">
              <w:rPr>
                <w:noProof/>
                <w:webHidden/>
              </w:rPr>
            </w:r>
            <w:r w:rsidR="00423203">
              <w:rPr>
                <w:noProof/>
                <w:webHidden/>
              </w:rPr>
              <w:fldChar w:fldCharType="separate"/>
            </w:r>
            <w:r w:rsidR="00423203">
              <w:rPr>
                <w:noProof/>
                <w:webHidden/>
              </w:rPr>
              <w:t>12</w:t>
            </w:r>
            <w:r w:rsidR="00423203">
              <w:rPr>
                <w:noProof/>
                <w:webHidden/>
              </w:rPr>
              <w:fldChar w:fldCharType="end"/>
            </w:r>
          </w:hyperlink>
        </w:p>
        <w:p w14:paraId="5E45F720" w14:textId="4609D02B"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22" w:history="1">
            <w:r w:rsidR="00423203" w:rsidRPr="002D57AD">
              <w:rPr>
                <w:rStyle w:val="Lienhypertexte"/>
                <w:b/>
                <w:caps/>
                <w:noProof/>
              </w:rPr>
              <w:t>ARTICLE 10 :</w:t>
            </w:r>
            <w:r w:rsidR="00423203">
              <w:rPr>
                <w:rFonts w:asciiTheme="minorHAnsi" w:eastAsiaTheme="minorEastAsia" w:hAnsiTheme="minorHAnsi" w:cstheme="minorBidi"/>
                <w:noProof/>
                <w:sz w:val="22"/>
                <w:szCs w:val="22"/>
              </w:rPr>
              <w:tab/>
            </w:r>
            <w:r w:rsidR="00423203" w:rsidRPr="002D57AD">
              <w:rPr>
                <w:rStyle w:val="Lienhypertexte"/>
                <w:b/>
                <w:caps/>
                <w:noProof/>
              </w:rPr>
              <w:t>propriÉtÉ intellectuelle</w:t>
            </w:r>
            <w:r w:rsidR="00423203">
              <w:rPr>
                <w:noProof/>
                <w:webHidden/>
              </w:rPr>
              <w:tab/>
            </w:r>
            <w:r w:rsidR="00423203">
              <w:rPr>
                <w:noProof/>
                <w:webHidden/>
              </w:rPr>
              <w:fldChar w:fldCharType="begin"/>
            </w:r>
            <w:r w:rsidR="00423203">
              <w:rPr>
                <w:noProof/>
                <w:webHidden/>
              </w:rPr>
              <w:instrText xml:space="preserve"> PAGEREF _Toc203145222 \h </w:instrText>
            </w:r>
            <w:r w:rsidR="00423203">
              <w:rPr>
                <w:noProof/>
                <w:webHidden/>
              </w:rPr>
            </w:r>
            <w:r w:rsidR="00423203">
              <w:rPr>
                <w:noProof/>
                <w:webHidden/>
              </w:rPr>
              <w:fldChar w:fldCharType="separate"/>
            </w:r>
            <w:r w:rsidR="00423203">
              <w:rPr>
                <w:noProof/>
                <w:webHidden/>
              </w:rPr>
              <w:t>12</w:t>
            </w:r>
            <w:r w:rsidR="00423203">
              <w:rPr>
                <w:noProof/>
                <w:webHidden/>
              </w:rPr>
              <w:fldChar w:fldCharType="end"/>
            </w:r>
          </w:hyperlink>
        </w:p>
        <w:p w14:paraId="3D26755F" w14:textId="1ED11280" w:rsidR="00423203" w:rsidRDefault="00F66CF7">
          <w:pPr>
            <w:pStyle w:val="TM2"/>
            <w:rPr>
              <w:noProof/>
            </w:rPr>
          </w:pPr>
          <w:hyperlink w:anchor="_Toc203145223" w:history="1">
            <w:r w:rsidR="00423203" w:rsidRPr="002D57AD">
              <w:rPr>
                <w:rStyle w:val="Lienhypertexte"/>
                <w:noProof/>
              </w:rPr>
              <w:t>Définitions</w:t>
            </w:r>
            <w:r w:rsidR="00423203">
              <w:rPr>
                <w:noProof/>
                <w:webHidden/>
              </w:rPr>
              <w:tab/>
            </w:r>
            <w:r w:rsidR="00423203">
              <w:rPr>
                <w:noProof/>
                <w:webHidden/>
              </w:rPr>
              <w:fldChar w:fldCharType="begin"/>
            </w:r>
            <w:r w:rsidR="00423203">
              <w:rPr>
                <w:noProof/>
                <w:webHidden/>
              </w:rPr>
              <w:instrText xml:space="preserve"> PAGEREF _Toc203145223 \h </w:instrText>
            </w:r>
            <w:r w:rsidR="00423203">
              <w:rPr>
                <w:noProof/>
                <w:webHidden/>
              </w:rPr>
            </w:r>
            <w:r w:rsidR="00423203">
              <w:rPr>
                <w:noProof/>
                <w:webHidden/>
              </w:rPr>
              <w:fldChar w:fldCharType="separate"/>
            </w:r>
            <w:r w:rsidR="00423203">
              <w:rPr>
                <w:noProof/>
                <w:webHidden/>
              </w:rPr>
              <w:t>12</w:t>
            </w:r>
            <w:r w:rsidR="00423203">
              <w:rPr>
                <w:noProof/>
                <w:webHidden/>
              </w:rPr>
              <w:fldChar w:fldCharType="end"/>
            </w:r>
          </w:hyperlink>
        </w:p>
        <w:p w14:paraId="077182D3" w14:textId="166D13C8" w:rsidR="00423203" w:rsidRDefault="00F66CF7">
          <w:pPr>
            <w:pStyle w:val="TM2"/>
            <w:rPr>
              <w:noProof/>
            </w:rPr>
          </w:pPr>
          <w:hyperlink w:anchor="_Toc203145224" w:history="1">
            <w:r w:rsidR="00423203" w:rsidRPr="002D57AD">
              <w:rPr>
                <w:rStyle w:val="Lienhypertexte"/>
                <w:noProof/>
              </w:rPr>
              <w:t>Propriété des résultats</w:t>
            </w:r>
            <w:r w:rsidR="00423203">
              <w:rPr>
                <w:noProof/>
                <w:webHidden/>
              </w:rPr>
              <w:tab/>
            </w:r>
            <w:r w:rsidR="00423203">
              <w:rPr>
                <w:noProof/>
                <w:webHidden/>
              </w:rPr>
              <w:fldChar w:fldCharType="begin"/>
            </w:r>
            <w:r w:rsidR="00423203">
              <w:rPr>
                <w:noProof/>
                <w:webHidden/>
              </w:rPr>
              <w:instrText xml:space="preserve"> PAGEREF _Toc203145224 \h </w:instrText>
            </w:r>
            <w:r w:rsidR="00423203">
              <w:rPr>
                <w:noProof/>
                <w:webHidden/>
              </w:rPr>
            </w:r>
            <w:r w:rsidR="00423203">
              <w:rPr>
                <w:noProof/>
                <w:webHidden/>
              </w:rPr>
              <w:fldChar w:fldCharType="separate"/>
            </w:r>
            <w:r w:rsidR="00423203">
              <w:rPr>
                <w:noProof/>
                <w:webHidden/>
              </w:rPr>
              <w:t>12</w:t>
            </w:r>
            <w:r w:rsidR="00423203">
              <w:rPr>
                <w:noProof/>
                <w:webHidden/>
              </w:rPr>
              <w:fldChar w:fldCharType="end"/>
            </w:r>
          </w:hyperlink>
        </w:p>
        <w:p w14:paraId="28B48CCE" w14:textId="19968D93" w:rsidR="00423203" w:rsidRDefault="00F66CF7">
          <w:pPr>
            <w:pStyle w:val="TM2"/>
            <w:rPr>
              <w:noProof/>
            </w:rPr>
          </w:pPr>
          <w:hyperlink w:anchor="_Toc203145225" w:history="1">
            <w:r w:rsidR="00423203" w:rsidRPr="002D57AD">
              <w:rPr>
                <w:rStyle w:val="Lienhypertexte"/>
                <w:noProof/>
              </w:rPr>
              <w:t>Exploitation des résultats</w:t>
            </w:r>
            <w:r w:rsidR="00423203">
              <w:rPr>
                <w:noProof/>
                <w:webHidden/>
              </w:rPr>
              <w:tab/>
            </w:r>
            <w:r w:rsidR="00423203">
              <w:rPr>
                <w:noProof/>
                <w:webHidden/>
              </w:rPr>
              <w:fldChar w:fldCharType="begin"/>
            </w:r>
            <w:r w:rsidR="00423203">
              <w:rPr>
                <w:noProof/>
                <w:webHidden/>
              </w:rPr>
              <w:instrText xml:space="preserve"> PAGEREF _Toc203145225 \h </w:instrText>
            </w:r>
            <w:r w:rsidR="00423203">
              <w:rPr>
                <w:noProof/>
                <w:webHidden/>
              </w:rPr>
            </w:r>
            <w:r w:rsidR="00423203">
              <w:rPr>
                <w:noProof/>
                <w:webHidden/>
              </w:rPr>
              <w:fldChar w:fldCharType="separate"/>
            </w:r>
            <w:r w:rsidR="00423203">
              <w:rPr>
                <w:noProof/>
                <w:webHidden/>
              </w:rPr>
              <w:t>13</w:t>
            </w:r>
            <w:r w:rsidR="00423203">
              <w:rPr>
                <w:noProof/>
                <w:webHidden/>
              </w:rPr>
              <w:fldChar w:fldCharType="end"/>
            </w:r>
          </w:hyperlink>
        </w:p>
        <w:p w14:paraId="318A7E7F" w14:textId="286B0116" w:rsidR="00423203" w:rsidRDefault="00F66CF7">
          <w:pPr>
            <w:pStyle w:val="TM2"/>
            <w:rPr>
              <w:noProof/>
            </w:rPr>
          </w:pPr>
          <w:hyperlink w:anchor="_Toc203145226" w:history="1">
            <w:r w:rsidR="00423203" w:rsidRPr="002D57AD">
              <w:rPr>
                <w:rStyle w:val="Lienhypertexte"/>
                <w:noProof/>
              </w:rPr>
              <w:t>Licence sur les Droits Préexistants</w:t>
            </w:r>
            <w:r w:rsidR="00423203">
              <w:rPr>
                <w:noProof/>
                <w:webHidden/>
              </w:rPr>
              <w:tab/>
            </w:r>
            <w:r w:rsidR="00423203">
              <w:rPr>
                <w:noProof/>
                <w:webHidden/>
              </w:rPr>
              <w:fldChar w:fldCharType="begin"/>
            </w:r>
            <w:r w:rsidR="00423203">
              <w:rPr>
                <w:noProof/>
                <w:webHidden/>
              </w:rPr>
              <w:instrText xml:space="preserve"> PAGEREF _Toc203145226 \h </w:instrText>
            </w:r>
            <w:r w:rsidR="00423203">
              <w:rPr>
                <w:noProof/>
                <w:webHidden/>
              </w:rPr>
            </w:r>
            <w:r w:rsidR="00423203">
              <w:rPr>
                <w:noProof/>
                <w:webHidden/>
              </w:rPr>
              <w:fldChar w:fldCharType="separate"/>
            </w:r>
            <w:r w:rsidR="00423203">
              <w:rPr>
                <w:noProof/>
                <w:webHidden/>
              </w:rPr>
              <w:t>13</w:t>
            </w:r>
            <w:r w:rsidR="00423203">
              <w:rPr>
                <w:noProof/>
                <w:webHidden/>
              </w:rPr>
              <w:fldChar w:fldCharType="end"/>
            </w:r>
          </w:hyperlink>
        </w:p>
        <w:p w14:paraId="2923A8CD" w14:textId="49104343" w:rsidR="00423203" w:rsidRDefault="00F66CF7">
          <w:pPr>
            <w:pStyle w:val="TM2"/>
            <w:rPr>
              <w:noProof/>
            </w:rPr>
          </w:pPr>
          <w:hyperlink w:anchor="_Toc203145227" w:history="1">
            <w:r w:rsidR="00423203" w:rsidRPr="002D57AD">
              <w:rPr>
                <w:rStyle w:val="Lienhypertexte"/>
                <w:noProof/>
              </w:rPr>
              <w:t>Garanties</w:t>
            </w:r>
            <w:r w:rsidR="00423203">
              <w:rPr>
                <w:noProof/>
                <w:webHidden/>
              </w:rPr>
              <w:tab/>
            </w:r>
            <w:r w:rsidR="00423203">
              <w:rPr>
                <w:noProof/>
                <w:webHidden/>
              </w:rPr>
              <w:fldChar w:fldCharType="begin"/>
            </w:r>
            <w:r w:rsidR="00423203">
              <w:rPr>
                <w:noProof/>
                <w:webHidden/>
              </w:rPr>
              <w:instrText xml:space="preserve"> PAGEREF _Toc203145227 \h </w:instrText>
            </w:r>
            <w:r w:rsidR="00423203">
              <w:rPr>
                <w:noProof/>
                <w:webHidden/>
              </w:rPr>
            </w:r>
            <w:r w:rsidR="00423203">
              <w:rPr>
                <w:noProof/>
                <w:webHidden/>
              </w:rPr>
              <w:fldChar w:fldCharType="separate"/>
            </w:r>
            <w:r w:rsidR="00423203">
              <w:rPr>
                <w:noProof/>
                <w:webHidden/>
              </w:rPr>
              <w:t>14</w:t>
            </w:r>
            <w:r w:rsidR="00423203">
              <w:rPr>
                <w:noProof/>
                <w:webHidden/>
              </w:rPr>
              <w:fldChar w:fldCharType="end"/>
            </w:r>
          </w:hyperlink>
        </w:p>
        <w:p w14:paraId="580F9212" w14:textId="40CB28BD" w:rsidR="00423203" w:rsidRDefault="00F66CF7">
          <w:pPr>
            <w:pStyle w:val="TM2"/>
            <w:rPr>
              <w:noProof/>
            </w:rPr>
          </w:pPr>
          <w:hyperlink w:anchor="_Toc203145228" w:history="1">
            <w:r w:rsidR="00423203" w:rsidRPr="002D57AD">
              <w:rPr>
                <w:rStyle w:val="Lienhypertexte"/>
                <w:noProof/>
              </w:rPr>
              <w:t>Droits à l’image</w:t>
            </w:r>
            <w:r w:rsidR="00423203">
              <w:rPr>
                <w:noProof/>
                <w:webHidden/>
              </w:rPr>
              <w:tab/>
            </w:r>
            <w:r w:rsidR="00423203">
              <w:rPr>
                <w:noProof/>
                <w:webHidden/>
              </w:rPr>
              <w:fldChar w:fldCharType="begin"/>
            </w:r>
            <w:r w:rsidR="00423203">
              <w:rPr>
                <w:noProof/>
                <w:webHidden/>
              </w:rPr>
              <w:instrText xml:space="preserve"> PAGEREF _Toc203145228 \h </w:instrText>
            </w:r>
            <w:r w:rsidR="00423203">
              <w:rPr>
                <w:noProof/>
                <w:webHidden/>
              </w:rPr>
            </w:r>
            <w:r w:rsidR="00423203">
              <w:rPr>
                <w:noProof/>
                <w:webHidden/>
              </w:rPr>
              <w:fldChar w:fldCharType="separate"/>
            </w:r>
            <w:r w:rsidR="00423203">
              <w:rPr>
                <w:noProof/>
                <w:webHidden/>
              </w:rPr>
              <w:t>14</w:t>
            </w:r>
            <w:r w:rsidR="00423203">
              <w:rPr>
                <w:noProof/>
                <w:webHidden/>
              </w:rPr>
              <w:fldChar w:fldCharType="end"/>
            </w:r>
          </w:hyperlink>
        </w:p>
        <w:p w14:paraId="68638EF5" w14:textId="6B576389"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29" w:history="1">
            <w:r w:rsidR="00423203" w:rsidRPr="002D57AD">
              <w:rPr>
                <w:rStyle w:val="Lienhypertexte"/>
                <w:b/>
                <w:caps/>
                <w:noProof/>
              </w:rPr>
              <w:t>ARTICLE 11 :</w:t>
            </w:r>
            <w:r w:rsidR="00423203">
              <w:rPr>
                <w:rFonts w:asciiTheme="minorHAnsi" w:eastAsiaTheme="minorEastAsia" w:hAnsiTheme="minorHAnsi" w:cstheme="minorBidi"/>
                <w:noProof/>
                <w:sz w:val="22"/>
                <w:szCs w:val="22"/>
              </w:rPr>
              <w:tab/>
            </w:r>
            <w:r w:rsidR="00423203" w:rsidRPr="002D57AD">
              <w:rPr>
                <w:rStyle w:val="Lienhypertexte"/>
                <w:b/>
                <w:caps/>
                <w:noProof/>
              </w:rPr>
              <w:t>RÉsiliation du contrat</w:t>
            </w:r>
            <w:r w:rsidR="00423203">
              <w:rPr>
                <w:noProof/>
                <w:webHidden/>
              </w:rPr>
              <w:tab/>
            </w:r>
            <w:r w:rsidR="00423203">
              <w:rPr>
                <w:noProof/>
                <w:webHidden/>
              </w:rPr>
              <w:fldChar w:fldCharType="begin"/>
            </w:r>
            <w:r w:rsidR="00423203">
              <w:rPr>
                <w:noProof/>
                <w:webHidden/>
              </w:rPr>
              <w:instrText xml:space="preserve"> PAGEREF _Toc203145229 \h </w:instrText>
            </w:r>
            <w:r w:rsidR="00423203">
              <w:rPr>
                <w:noProof/>
                <w:webHidden/>
              </w:rPr>
            </w:r>
            <w:r w:rsidR="00423203">
              <w:rPr>
                <w:noProof/>
                <w:webHidden/>
              </w:rPr>
              <w:fldChar w:fldCharType="separate"/>
            </w:r>
            <w:r w:rsidR="00423203">
              <w:rPr>
                <w:noProof/>
                <w:webHidden/>
              </w:rPr>
              <w:t>14</w:t>
            </w:r>
            <w:r w:rsidR="00423203">
              <w:rPr>
                <w:noProof/>
                <w:webHidden/>
              </w:rPr>
              <w:fldChar w:fldCharType="end"/>
            </w:r>
          </w:hyperlink>
        </w:p>
        <w:p w14:paraId="4E7045B6" w14:textId="41D54506" w:rsidR="00423203" w:rsidRDefault="00F66CF7">
          <w:pPr>
            <w:pStyle w:val="TM2"/>
            <w:rPr>
              <w:noProof/>
            </w:rPr>
          </w:pPr>
          <w:hyperlink w:anchor="_Toc203145230" w:history="1">
            <w:r w:rsidR="00423203" w:rsidRPr="002D57AD">
              <w:rPr>
                <w:rStyle w:val="Lienhypertexte"/>
                <w:rFonts w:cstheme="minorHAnsi"/>
                <w:noProof/>
              </w:rPr>
              <w:t>Modalités générales de résiliation</w:t>
            </w:r>
            <w:r w:rsidR="00423203">
              <w:rPr>
                <w:noProof/>
                <w:webHidden/>
              </w:rPr>
              <w:tab/>
            </w:r>
            <w:r w:rsidR="00423203">
              <w:rPr>
                <w:noProof/>
                <w:webHidden/>
              </w:rPr>
              <w:fldChar w:fldCharType="begin"/>
            </w:r>
            <w:r w:rsidR="00423203">
              <w:rPr>
                <w:noProof/>
                <w:webHidden/>
              </w:rPr>
              <w:instrText xml:space="preserve"> PAGEREF _Toc203145230 \h </w:instrText>
            </w:r>
            <w:r w:rsidR="00423203">
              <w:rPr>
                <w:noProof/>
                <w:webHidden/>
              </w:rPr>
            </w:r>
            <w:r w:rsidR="00423203">
              <w:rPr>
                <w:noProof/>
                <w:webHidden/>
              </w:rPr>
              <w:fldChar w:fldCharType="separate"/>
            </w:r>
            <w:r w:rsidR="00423203">
              <w:rPr>
                <w:noProof/>
                <w:webHidden/>
              </w:rPr>
              <w:t>14</w:t>
            </w:r>
            <w:r w:rsidR="00423203">
              <w:rPr>
                <w:noProof/>
                <w:webHidden/>
              </w:rPr>
              <w:fldChar w:fldCharType="end"/>
            </w:r>
          </w:hyperlink>
        </w:p>
        <w:p w14:paraId="442F48DC" w14:textId="243C1372" w:rsidR="00423203" w:rsidRDefault="00F66CF7">
          <w:pPr>
            <w:pStyle w:val="TM2"/>
            <w:rPr>
              <w:noProof/>
            </w:rPr>
          </w:pPr>
          <w:hyperlink w:anchor="_Toc203145231" w:history="1">
            <w:r w:rsidR="00423203" w:rsidRPr="002D57AD">
              <w:rPr>
                <w:rStyle w:val="Lienhypertexte"/>
                <w:rFonts w:cstheme="minorHAnsi"/>
                <w:noProof/>
              </w:rPr>
              <w:t>Résiliation du contrat en cas d’indisponibilité de l’expert désigné</w:t>
            </w:r>
            <w:r w:rsidR="00423203">
              <w:rPr>
                <w:noProof/>
                <w:webHidden/>
              </w:rPr>
              <w:tab/>
            </w:r>
            <w:r w:rsidR="00423203">
              <w:rPr>
                <w:noProof/>
                <w:webHidden/>
              </w:rPr>
              <w:fldChar w:fldCharType="begin"/>
            </w:r>
            <w:r w:rsidR="00423203">
              <w:rPr>
                <w:noProof/>
                <w:webHidden/>
              </w:rPr>
              <w:instrText xml:space="preserve"> PAGEREF _Toc203145231 \h </w:instrText>
            </w:r>
            <w:r w:rsidR="00423203">
              <w:rPr>
                <w:noProof/>
                <w:webHidden/>
              </w:rPr>
            </w:r>
            <w:r w:rsidR="00423203">
              <w:rPr>
                <w:noProof/>
                <w:webHidden/>
              </w:rPr>
              <w:fldChar w:fldCharType="separate"/>
            </w:r>
            <w:r w:rsidR="00423203">
              <w:rPr>
                <w:noProof/>
                <w:webHidden/>
              </w:rPr>
              <w:t>14</w:t>
            </w:r>
            <w:r w:rsidR="00423203">
              <w:rPr>
                <w:noProof/>
                <w:webHidden/>
              </w:rPr>
              <w:fldChar w:fldCharType="end"/>
            </w:r>
          </w:hyperlink>
        </w:p>
        <w:p w14:paraId="650AEF6B" w14:textId="246044FE" w:rsidR="00423203" w:rsidRDefault="00F66CF7">
          <w:pPr>
            <w:pStyle w:val="TM2"/>
            <w:rPr>
              <w:noProof/>
            </w:rPr>
          </w:pPr>
          <w:hyperlink w:anchor="_Toc203145232" w:history="1">
            <w:r w:rsidR="00423203" w:rsidRPr="002D57AD">
              <w:rPr>
                <w:rStyle w:val="Lienhypertexte"/>
                <w:rFonts w:cstheme="minorHAnsi"/>
                <w:noProof/>
              </w:rPr>
              <w:t>Procédure</w:t>
            </w:r>
            <w:r w:rsidR="00423203">
              <w:rPr>
                <w:noProof/>
                <w:webHidden/>
              </w:rPr>
              <w:tab/>
            </w:r>
            <w:r w:rsidR="00423203">
              <w:rPr>
                <w:noProof/>
                <w:webHidden/>
              </w:rPr>
              <w:fldChar w:fldCharType="begin"/>
            </w:r>
            <w:r w:rsidR="00423203">
              <w:rPr>
                <w:noProof/>
                <w:webHidden/>
              </w:rPr>
              <w:instrText xml:space="preserve"> PAGEREF _Toc203145232 \h </w:instrText>
            </w:r>
            <w:r w:rsidR="00423203">
              <w:rPr>
                <w:noProof/>
                <w:webHidden/>
              </w:rPr>
            </w:r>
            <w:r w:rsidR="00423203">
              <w:rPr>
                <w:noProof/>
                <w:webHidden/>
              </w:rPr>
              <w:fldChar w:fldCharType="separate"/>
            </w:r>
            <w:r w:rsidR="00423203">
              <w:rPr>
                <w:noProof/>
                <w:webHidden/>
              </w:rPr>
              <w:t>14</w:t>
            </w:r>
            <w:r w:rsidR="00423203">
              <w:rPr>
                <w:noProof/>
                <w:webHidden/>
              </w:rPr>
              <w:fldChar w:fldCharType="end"/>
            </w:r>
          </w:hyperlink>
        </w:p>
        <w:p w14:paraId="6F8FD15B" w14:textId="47DC3EE6"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33" w:history="1">
            <w:r w:rsidR="00423203" w:rsidRPr="002D57AD">
              <w:rPr>
                <w:rStyle w:val="Lienhypertexte"/>
                <w:b/>
                <w:caps/>
                <w:noProof/>
              </w:rPr>
              <w:t>ARTICLE 12 :</w:t>
            </w:r>
            <w:r w:rsidR="00423203">
              <w:rPr>
                <w:rFonts w:asciiTheme="minorHAnsi" w:eastAsiaTheme="minorEastAsia" w:hAnsiTheme="minorHAnsi" w:cstheme="minorBidi"/>
                <w:noProof/>
                <w:sz w:val="22"/>
                <w:szCs w:val="22"/>
              </w:rPr>
              <w:tab/>
            </w:r>
            <w:r w:rsidR="00423203" w:rsidRPr="002D57AD">
              <w:rPr>
                <w:rStyle w:val="Lienhypertexte"/>
                <w:b/>
                <w:caps/>
                <w:noProof/>
              </w:rPr>
              <w:t>Mesures et responsabilités en matière de sûreté et de sécurité</w:t>
            </w:r>
            <w:r w:rsidR="00423203">
              <w:rPr>
                <w:noProof/>
                <w:webHidden/>
              </w:rPr>
              <w:tab/>
            </w:r>
            <w:r w:rsidR="00423203">
              <w:rPr>
                <w:noProof/>
                <w:webHidden/>
              </w:rPr>
              <w:fldChar w:fldCharType="begin"/>
            </w:r>
            <w:r w:rsidR="00423203">
              <w:rPr>
                <w:noProof/>
                <w:webHidden/>
              </w:rPr>
              <w:instrText xml:space="preserve"> PAGEREF _Toc203145233 \h </w:instrText>
            </w:r>
            <w:r w:rsidR="00423203">
              <w:rPr>
                <w:noProof/>
                <w:webHidden/>
              </w:rPr>
            </w:r>
            <w:r w:rsidR="00423203">
              <w:rPr>
                <w:noProof/>
                <w:webHidden/>
              </w:rPr>
              <w:fldChar w:fldCharType="separate"/>
            </w:r>
            <w:r w:rsidR="00423203">
              <w:rPr>
                <w:noProof/>
                <w:webHidden/>
              </w:rPr>
              <w:t>15</w:t>
            </w:r>
            <w:r w:rsidR="00423203">
              <w:rPr>
                <w:noProof/>
                <w:webHidden/>
              </w:rPr>
              <w:fldChar w:fldCharType="end"/>
            </w:r>
          </w:hyperlink>
        </w:p>
        <w:p w14:paraId="7B5F8911" w14:textId="71DE866D"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34" w:history="1">
            <w:r w:rsidR="00423203" w:rsidRPr="002D57AD">
              <w:rPr>
                <w:rStyle w:val="Lienhypertexte"/>
                <w:b/>
                <w:caps/>
                <w:noProof/>
              </w:rPr>
              <w:t>ARTICLE 13 :</w:t>
            </w:r>
            <w:r w:rsidR="00423203">
              <w:rPr>
                <w:rFonts w:asciiTheme="minorHAnsi" w:eastAsiaTheme="minorEastAsia" w:hAnsiTheme="minorHAnsi" w:cstheme="minorBidi"/>
                <w:noProof/>
                <w:sz w:val="22"/>
                <w:szCs w:val="22"/>
              </w:rPr>
              <w:tab/>
            </w:r>
            <w:r w:rsidR="00423203" w:rsidRPr="002D57AD">
              <w:rPr>
                <w:rStyle w:val="Lienhypertexte"/>
                <w:b/>
                <w:caps/>
                <w:noProof/>
              </w:rPr>
              <w:t>Éthique</w:t>
            </w:r>
            <w:r w:rsidR="00423203">
              <w:rPr>
                <w:noProof/>
                <w:webHidden/>
              </w:rPr>
              <w:tab/>
            </w:r>
            <w:r w:rsidR="00423203">
              <w:rPr>
                <w:noProof/>
                <w:webHidden/>
              </w:rPr>
              <w:fldChar w:fldCharType="begin"/>
            </w:r>
            <w:r w:rsidR="00423203">
              <w:rPr>
                <w:noProof/>
                <w:webHidden/>
              </w:rPr>
              <w:instrText xml:space="preserve"> PAGEREF _Toc203145234 \h </w:instrText>
            </w:r>
            <w:r w:rsidR="00423203">
              <w:rPr>
                <w:noProof/>
                <w:webHidden/>
              </w:rPr>
            </w:r>
            <w:r w:rsidR="00423203">
              <w:rPr>
                <w:noProof/>
                <w:webHidden/>
              </w:rPr>
              <w:fldChar w:fldCharType="separate"/>
            </w:r>
            <w:r w:rsidR="00423203">
              <w:rPr>
                <w:noProof/>
                <w:webHidden/>
              </w:rPr>
              <w:t>15</w:t>
            </w:r>
            <w:r w:rsidR="00423203">
              <w:rPr>
                <w:noProof/>
                <w:webHidden/>
              </w:rPr>
              <w:fldChar w:fldCharType="end"/>
            </w:r>
          </w:hyperlink>
        </w:p>
        <w:p w14:paraId="1B1A3881" w14:textId="2F82BE38"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35" w:history="1">
            <w:r w:rsidR="00423203" w:rsidRPr="002D57AD">
              <w:rPr>
                <w:rStyle w:val="Lienhypertexte"/>
                <w:b/>
                <w:caps/>
                <w:noProof/>
              </w:rPr>
              <w:t>ARTICLE 14 :</w:t>
            </w:r>
            <w:r w:rsidR="00423203">
              <w:rPr>
                <w:rFonts w:asciiTheme="minorHAnsi" w:eastAsiaTheme="minorEastAsia" w:hAnsiTheme="minorHAnsi" w:cstheme="minorBidi"/>
                <w:noProof/>
                <w:sz w:val="22"/>
                <w:szCs w:val="22"/>
              </w:rPr>
              <w:tab/>
            </w:r>
            <w:r w:rsidR="00423203" w:rsidRPr="002D57AD">
              <w:rPr>
                <w:rStyle w:val="Lienhypertexte"/>
                <w:b/>
                <w:caps/>
                <w:noProof/>
              </w:rPr>
              <w:t>Gestion des dONNÉES À cARACTÈRE PERSONNEL</w:t>
            </w:r>
            <w:r w:rsidR="00423203">
              <w:rPr>
                <w:noProof/>
                <w:webHidden/>
              </w:rPr>
              <w:tab/>
            </w:r>
            <w:r w:rsidR="00423203">
              <w:rPr>
                <w:noProof/>
                <w:webHidden/>
              </w:rPr>
              <w:fldChar w:fldCharType="begin"/>
            </w:r>
            <w:r w:rsidR="00423203">
              <w:rPr>
                <w:noProof/>
                <w:webHidden/>
              </w:rPr>
              <w:instrText xml:space="preserve"> PAGEREF _Toc203145235 \h </w:instrText>
            </w:r>
            <w:r w:rsidR="00423203">
              <w:rPr>
                <w:noProof/>
                <w:webHidden/>
              </w:rPr>
            </w:r>
            <w:r w:rsidR="00423203">
              <w:rPr>
                <w:noProof/>
                <w:webHidden/>
              </w:rPr>
              <w:fldChar w:fldCharType="separate"/>
            </w:r>
            <w:r w:rsidR="00423203">
              <w:rPr>
                <w:noProof/>
                <w:webHidden/>
              </w:rPr>
              <w:t>15</w:t>
            </w:r>
            <w:r w:rsidR="00423203">
              <w:rPr>
                <w:noProof/>
                <w:webHidden/>
              </w:rPr>
              <w:fldChar w:fldCharType="end"/>
            </w:r>
          </w:hyperlink>
        </w:p>
        <w:p w14:paraId="57F672EC" w14:textId="78C8F585"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36" w:history="1">
            <w:r w:rsidR="00423203" w:rsidRPr="002D57AD">
              <w:rPr>
                <w:rStyle w:val="Lienhypertexte"/>
                <w:b/>
                <w:caps/>
                <w:noProof/>
              </w:rPr>
              <w:t>ARTICLE 15 :</w:t>
            </w:r>
            <w:r w:rsidR="00423203">
              <w:rPr>
                <w:rFonts w:asciiTheme="minorHAnsi" w:eastAsiaTheme="minorEastAsia" w:hAnsiTheme="minorHAnsi" w:cstheme="minorBidi"/>
                <w:noProof/>
                <w:sz w:val="22"/>
                <w:szCs w:val="22"/>
              </w:rPr>
              <w:tab/>
            </w:r>
            <w:r w:rsidR="00423203" w:rsidRPr="002D57AD">
              <w:rPr>
                <w:rStyle w:val="Lienhypertexte"/>
                <w:b/>
                <w:caps/>
                <w:noProof/>
              </w:rPr>
              <w:t>DÉrogationS au CCAG</w:t>
            </w:r>
            <w:r w:rsidR="00423203">
              <w:rPr>
                <w:noProof/>
                <w:webHidden/>
              </w:rPr>
              <w:tab/>
            </w:r>
            <w:r w:rsidR="00423203">
              <w:rPr>
                <w:noProof/>
                <w:webHidden/>
              </w:rPr>
              <w:fldChar w:fldCharType="begin"/>
            </w:r>
            <w:r w:rsidR="00423203">
              <w:rPr>
                <w:noProof/>
                <w:webHidden/>
              </w:rPr>
              <w:instrText xml:space="preserve"> PAGEREF _Toc203145236 \h </w:instrText>
            </w:r>
            <w:r w:rsidR="00423203">
              <w:rPr>
                <w:noProof/>
                <w:webHidden/>
              </w:rPr>
            </w:r>
            <w:r w:rsidR="00423203">
              <w:rPr>
                <w:noProof/>
                <w:webHidden/>
              </w:rPr>
              <w:fldChar w:fldCharType="separate"/>
            </w:r>
            <w:r w:rsidR="00423203">
              <w:rPr>
                <w:noProof/>
                <w:webHidden/>
              </w:rPr>
              <w:t>16</w:t>
            </w:r>
            <w:r w:rsidR="00423203">
              <w:rPr>
                <w:noProof/>
                <w:webHidden/>
              </w:rPr>
              <w:fldChar w:fldCharType="end"/>
            </w:r>
          </w:hyperlink>
        </w:p>
        <w:p w14:paraId="24A39B35" w14:textId="403552C3"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37" w:history="1">
            <w:r w:rsidR="00423203" w:rsidRPr="002D57AD">
              <w:rPr>
                <w:rStyle w:val="Lienhypertexte"/>
                <w:b/>
                <w:caps/>
                <w:noProof/>
              </w:rPr>
              <w:t>ARTICLE 16 :</w:t>
            </w:r>
            <w:r w:rsidR="00423203">
              <w:rPr>
                <w:rFonts w:asciiTheme="minorHAnsi" w:eastAsiaTheme="minorEastAsia" w:hAnsiTheme="minorHAnsi" w:cstheme="minorBidi"/>
                <w:noProof/>
                <w:sz w:val="22"/>
                <w:szCs w:val="22"/>
              </w:rPr>
              <w:tab/>
            </w:r>
            <w:r w:rsidR="00423203" w:rsidRPr="002D57AD">
              <w:rPr>
                <w:rStyle w:val="Lienhypertexte"/>
                <w:b/>
                <w:caps/>
                <w:noProof/>
              </w:rPr>
              <w:t>AUDIT</w:t>
            </w:r>
            <w:r w:rsidR="00423203">
              <w:rPr>
                <w:noProof/>
                <w:webHidden/>
              </w:rPr>
              <w:tab/>
            </w:r>
            <w:r w:rsidR="00423203">
              <w:rPr>
                <w:noProof/>
                <w:webHidden/>
              </w:rPr>
              <w:fldChar w:fldCharType="begin"/>
            </w:r>
            <w:r w:rsidR="00423203">
              <w:rPr>
                <w:noProof/>
                <w:webHidden/>
              </w:rPr>
              <w:instrText xml:space="preserve"> PAGEREF _Toc203145237 \h </w:instrText>
            </w:r>
            <w:r w:rsidR="00423203">
              <w:rPr>
                <w:noProof/>
                <w:webHidden/>
              </w:rPr>
            </w:r>
            <w:r w:rsidR="00423203">
              <w:rPr>
                <w:noProof/>
                <w:webHidden/>
              </w:rPr>
              <w:fldChar w:fldCharType="separate"/>
            </w:r>
            <w:r w:rsidR="00423203">
              <w:rPr>
                <w:noProof/>
                <w:webHidden/>
              </w:rPr>
              <w:t>16</w:t>
            </w:r>
            <w:r w:rsidR="00423203">
              <w:rPr>
                <w:noProof/>
                <w:webHidden/>
              </w:rPr>
              <w:fldChar w:fldCharType="end"/>
            </w:r>
          </w:hyperlink>
        </w:p>
        <w:p w14:paraId="33860111" w14:textId="3E6D2DBA"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38" w:history="1">
            <w:r w:rsidR="00423203" w:rsidRPr="002D57AD">
              <w:rPr>
                <w:rStyle w:val="Lienhypertexte"/>
                <w:b/>
                <w:caps/>
                <w:noProof/>
              </w:rPr>
              <w:t>ARTICLE 17 :</w:t>
            </w:r>
            <w:r w:rsidR="00423203">
              <w:rPr>
                <w:rFonts w:asciiTheme="minorHAnsi" w:eastAsiaTheme="minorEastAsia" w:hAnsiTheme="minorHAnsi" w:cstheme="minorBidi"/>
                <w:noProof/>
                <w:sz w:val="22"/>
                <w:szCs w:val="22"/>
              </w:rPr>
              <w:tab/>
            </w:r>
            <w:r w:rsidR="00423203" w:rsidRPr="002D57AD">
              <w:rPr>
                <w:rStyle w:val="Lienhypertexte"/>
                <w:b/>
                <w:caps/>
                <w:noProof/>
              </w:rPr>
              <w:t>RÈglement des litiges - DROIT Français APPLICABLE</w:t>
            </w:r>
            <w:r w:rsidR="00423203">
              <w:rPr>
                <w:noProof/>
                <w:webHidden/>
              </w:rPr>
              <w:tab/>
            </w:r>
            <w:r w:rsidR="00423203">
              <w:rPr>
                <w:noProof/>
                <w:webHidden/>
              </w:rPr>
              <w:fldChar w:fldCharType="begin"/>
            </w:r>
            <w:r w:rsidR="00423203">
              <w:rPr>
                <w:noProof/>
                <w:webHidden/>
              </w:rPr>
              <w:instrText xml:space="preserve"> PAGEREF _Toc203145238 \h </w:instrText>
            </w:r>
            <w:r w:rsidR="00423203">
              <w:rPr>
                <w:noProof/>
                <w:webHidden/>
              </w:rPr>
            </w:r>
            <w:r w:rsidR="00423203">
              <w:rPr>
                <w:noProof/>
                <w:webHidden/>
              </w:rPr>
              <w:fldChar w:fldCharType="separate"/>
            </w:r>
            <w:r w:rsidR="00423203">
              <w:rPr>
                <w:noProof/>
                <w:webHidden/>
              </w:rPr>
              <w:t>17</w:t>
            </w:r>
            <w:r w:rsidR="00423203">
              <w:rPr>
                <w:noProof/>
                <w:webHidden/>
              </w:rPr>
              <w:fldChar w:fldCharType="end"/>
            </w:r>
          </w:hyperlink>
        </w:p>
        <w:p w14:paraId="36E3C796" w14:textId="078A1288" w:rsidR="00423203" w:rsidRDefault="00F66CF7">
          <w:pPr>
            <w:pStyle w:val="TM1"/>
            <w:tabs>
              <w:tab w:val="left" w:pos="1540"/>
              <w:tab w:val="right" w:leader="dot" w:pos="9736"/>
            </w:tabs>
            <w:rPr>
              <w:rFonts w:asciiTheme="minorHAnsi" w:eastAsiaTheme="minorEastAsia" w:hAnsiTheme="minorHAnsi" w:cstheme="minorBidi"/>
              <w:noProof/>
              <w:sz w:val="22"/>
              <w:szCs w:val="22"/>
            </w:rPr>
          </w:pPr>
          <w:hyperlink w:anchor="_Toc203145239" w:history="1">
            <w:r w:rsidR="00423203" w:rsidRPr="002D57AD">
              <w:rPr>
                <w:rStyle w:val="Lienhypertexte"/>
                <w:b/>
                <w:caps/>
                <w:noProof/>
              </w:rPr>
              <w:t>ARTICLE 18 :</w:t>
            </w:r>
            <w:r w:rsidR="00423203">
              <w:rPr>
                <w:rFonts w:asciiTheme="minorHAnsi" w:eastAsiaTheme="minorEastAsia" w:hAnsiTheme="minorHAnsi" w:cstheme="minorBidi"/>
                <w:noProof/>
                <w:sz w:val="22"/>
                <w:szCs w:val="22"/>
              </w:rPr>
              <w:tab/>
            </w:r>
            <w:r w:rsidR="00423203" w:rsidRPr="002D57AD">
              <w:rPr>
                <w:rStyle w:val="Lienhypertexte"/>
                <w:b/>
                <w:caps/>
                <w:noProof/>
              </w:rPr>
              <w:t>Dispositions finales</w:t>
            </w:r>
            <w:r w:rsidR="00423203">
              <w:rPr>
                <w:noProof/>
                <w:webHidden/>
              </w:rPr>
              <w:tab/>
            </w:r>
            <w:r w:rsidR="00423203">
              <w:rPr>
                <w:noProof/>
                <w:webHidden/>
              </w:rPr>
              <w:fldChar w:fldCharType="begin"/>
            </w:r>
            <w:r w:rsidR="00423203">
              <w:rPr>
                <w:noProof/>
                <w:webHidden/>
              </w:rPr>
              <w:instrText xml:space="preserve"> PAGEREF _Toc203145239 \h </w:instrText>
            </w:r>
            <w:r w:rsidR="00423203">
              <w:rPr>
                <w:noProof/>
                <w:webHidden/>
              </w:rPr>
            </w:r>
            <w:r w:rsidR="00423203">
              <w:rPr>
                <w:noProof/>
                <w:webHidden/>
              </w:rPr>
              <w:fldChar w:fldCharType="separate"/>
            </w:r>
            <w:r w:rsidR="00423203">
              <w:rPr>
                <w:noProof/>
                <w:webHidden/>
              </w:rPr>
              <w:t>17</w:t>
            </w:r>
            <w:r w:rsidR="00423203">
              <w:rPr>
                <w:noProof/>
                <w:webHidden/>
              </w:rPr>
              <w:fldChar w:fldCharType="end"/>
            </w:r>
          </w:hyperlink>
        </w:p>
        <w:p w14:paraId="5B6C9A3C" w14:textId="23510C73" w:rsidR="00423203" w:rsidRDefault="00F66CF7">
          <w:pPr>
            <w:pStyle w:val="TM2"/>
            <w:rPr>
              <w:noProof/>
            </w:rPr>
          </w:pPr>
          <w:hyperlink w:anchor="_Toc203145240" w:history="1">
            <w:r w:rsidR="00423203" w:rsidRPr="002D57AD">
              <w:rPr>
                <w:rStyle w:val="Lienhypertexte"/>
                <w:noProof/>
              </w:rPr>
              <w:t>Déclaration</w:t>
            </w:r>
            <w:r w:rsidR="00423203">
              <w:rPr>
                <w:noProof/>
                <w:webHidden/>
              </w:rPr>
              <w:tab/>
            </w:r>
            <w:r w:rsidR="00423203">
              <w:rPr>
                <w:noProof/>
                <w:webHidden/>
              </w:rPr>
              <w:fldChar w:fldCharType="begin"/>
            </w:r>
            <w:r w:rsidR="00423203">
              <w:rPr>
                <w:noProof/>
                <w:webHidden/>
              </w:rPr>
              <w:instrText xml:space="preserve"> PAGEREF _Toc203145240 \h </w:instrText>
            </w:r>
            <w:r w:rsidR="00423203">
              <w:rPr>
                <w:noProof/>
                <w:webHidden/>
              </w:rPr>
            </w:r>
            <w:r w:rsidR="00423203">
              <w:rPr>
                <w:noProof/>
                <w:webHidden/>
              </w:rPr>
              <w:fldChar w:fldCharType="separate"/>
            </w:r>
            <w:r w:rsidR="00423203">
              <w:rPr>
                <w:noProof/>
                <w:webHidden/>
              </w:rPr>
              <w:t>17</w:t>
            </w:r>
            <w:r w:rsidR="00423203">
              <w:rPr>
                <w:noProof/>
                <w:webHidden/>
              </w:rPr>
              <w:fldChar w:fldCharType="end"/>
            </w:r>
          </w:hyperlink>
        </w:p>
        <w:p w14:paraId="7065DA58" w14:textId="27DC3141" w:rsidR="00423203" w:rsidRDefault="00F66CF7">
          <w:pPr>
            <w:pStyle w:val="TM1"/>
            <w:tabs>
              <w:tab w:val="right" w:leader="dot" w:pos="9736"/>
            </w:tabs>
            <w:rPr>
              <w:rFonts w:asciiTheme="minorHAnsi" w:eastAsiaTheme="minorEastAsia" w:hAnsiTheme="minorHAnsi" w:cstheme="minorBidi"/>
              <w:noProof/>
              <w:sz w:val="22"/>
              <w:szCs w:val="22"/>
            </w:rPr>
          </w:pPr>
          <w:hyperlink w:anchor="_Toc203145241" w:history="1">
            <w:r w:rsidR="00423203" w:rsidRPr="002D57AD">
              <w:rPr>
                <w:rStyle w:val="Lienhypertexte"/>
                <w:b/>
                <w:caps/>
                <w:noProof/>
              </w:rPr>
              <w:t>Annexe 1 : Cahier des charges</w:t>
            </w:r>
            <w:r w:rsidR="00423203">
              <w:rPr>
                <w:noProof/>
                <w:webHidden/>
              </w:rPr>
              <w:tab/>
            </w:r>
            <w:r w:rsidR="00423203">
              <w:rPr>
                <w:noProof/>
                <w:webHidden/>
              </w:rPr>
              <w:fldChar w:fldCharType="begin"/>
            </w:r>
            <w:r w:rsidR="00423203">
              <w:rPr>
                <w:noProof/>
                <w:webHidden/>
              </w:rPr>
              <w:instrText xml:space="preserve"> PAGEREF _Toc203145241 \h </w:instrText>
            </w:r>
            <w:r w:rsidR="00423203">
              <w:rPr>
                <w:noProof/>
                <w:webHidden/>
              </w:rPr>
            </w:r>
            <w:r w:rsidR="00423203">
              <w:rPr>
                <w:noProof/>
                <w:webHidden/>
              </w:rPr>
              <w:fldChar w:fldCharType="separate"/>
            </w:r>
            <w:r w:rsidR="00423203">
              <w:rPr>
                <w:noProof/>
                <w:webHidden/>
              </w:rPr>
              <w:t>20</w:t>
            </w:r>
            <w:r w:rsidR="00423203">
              <w:rPr>
                <w:noProof/>
                <w:webHidden/>
              </w:rPr>
              <w:fldChar w:fldCharType="end"/>
            </w:r>
          </w:hyperlink>
        </w:p>
        <w:p w14:paraId="4F3A5836" w14:textId="32F19B29"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314518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C0794D">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C0794D">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C0794D">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C0794D">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C0794D">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009209FD" w:rsidR="00416A7A" w:rsidRPr="00382DA8" w:rsidRDefault="00DE1070" w:rsidP="00416A7A">
      <w:pPr>
        <w:spacing w:before="120"/>
        <w:jc w:val="both"/>
        <w:rPr>
          <w:rFonts w:asciiTheme="minorHAnsi" w:hAnsiTheme="minorHAnsi" w:cs="Arial"/>
          <w:i/>
          <w:sz w:val="22"/>
        </w:rPr>
      </w:pPr>
      <w:r w:rsidRPr="00A86E43">
        <w:rPr>
          <w:rFonts w:asciiTheme="minorHAnsi" w:hAnsiTheme="minorHAnsi" w:cs="Arial"/>
          <w:sz w:val="22"/>
        </w:rPr>
        <w:t>Dans le cadre d</w:t>
      </w:r>
      <w:r w:rsidR="00382DA8">
        <w:rPr>
          <w:rFonts w:asciiTheme="minorHAnsi" w:hAnsiTheme="minorHAnsi" w:cs="Arial"/>
          <w:sz w:val="22"/>
        </w:rPr>
        <w:t xml:space="preserve">’un </w:t>
      </w:r>
      <w:r w:rsidRPr="00A86E43">
        <w:rPr>
          <w:rFonts w:asciiTheme="minorHAnsi" w:hAnsiTheme="minorHAnsi" w:cs="Arial"/>
          <w:sz w:val="22"/>
        </w:rPr>
        <w:t>contrat d’assistante technique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w:t>
      </w:r>
      <w:r w:rsidR="00267584">
        <w:rPr>
          <w:rFonts w:asciiTheme="minorHAnsi" w:hAnsiTheme="minorHAnsi" w:cs="Arial"/>
          <w:sz w:val="22"/>
        </w:rPr>
        <w:t>par l’AFD le 31 mai 2024 et signé par Expertise France le 14/06/2024</w:t>
      </w:r>
      <w:r w:rsidRPr="00A86E43">
        <w:rPr>
          <w:rFonts w:asciiTheme="minorHAnsi" w:hAnsiTheme="minorHAnsi" w:cs="Arial"/>
          <w:sz w:val="22"/>
        </w:rPr>
        <w:t xml:space="preserve"> entre </w:t>
      </w:r>
      <w:r w:rsidR="00382DA8">
        <w:rPr>
          <w:rFonts w:asciiTheme="minorHAnsi" w:hAnsiTheme="minorHAnsi" w:cs="Arial"/>
          <w:i/>
          <w:sz w:val="22"/>
        </w:rPr>
        <w:t xml:space="preserve">l’AFD </w:t>
      </w:r>
      <w:r w:rsidRPr="00A86E43">
        <w:rPr>
          <w:rFonts w:asciiTheme="minorHAnsi" w:hAnsiTheme="minorHAnsi" w:cs="Arial"/>
          <w:sz w:val="22"/>
        </w:rPr>
        <w:t xml:space="preserve">et </w:t>
      </w:r>
      <w:r w:rsidR="00382DA8">
        <w:rPr>
          <w:rFonts w:asciiTheme="minorHAnsi" w:hAnsiTheme="minorHAnsi" w:cs="Arial"/>
          <w:i/>
          <w:sz w:val="22"/>
        </w:rPr>
        <w:t>Expertise France</w:t>
      </w:r>
      <w:r w:rsidRPr="00A86E43">
        <w:rPr>
          <w:rFonts w:asciiTheme="minorHAnsi" w:hAnsiTheme="minorHAnsi" w:cs="Arial"/>
          <w:sz w:val="22"/>
        </w:rPr>
        <w:t>, portant sur « </w:t>
      </w:r>
      <w:r w:rsidR="00382DA8">
        <w:rPr>
          <w:rFonts w:asciiTheme="minorHAnsi" w:hAnsiTheme="minorHAnsi" w:cs="Arial"/>
          <w:i/>
          <w:sz w:val="22"/>
        </w:rPr>
        <w:t>IORA – Phase 2</w:t>
      </w:r>
      <w:r w:rsidRPr="00A86E43">
        <w:rPr>
          <w:rFonts w:asciiTheme="minorHAnsi" w:hAnsiTheme="minorHAnsi" w:cs="Arial"/>
          <w:sz w:val="22"/>
        </w:rPr>
        <w:t xml:space="preserve"> »,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C0794D">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203145189"/>
      <w:r w:rsidRPr="00A86E43">
        <w:rPr>
          <w:rFonts w:asciiTheme="minorHAnsi" w:hAnsiTheme="minorHAnsi"/>
          <w:b/>
          <w:caps/>
          <w:sz w:val="24"/>
          <w:u w:val="single"/>
        </w:rPr>
        <w:lastRenderedPageBreak/>
        <w:t>Objet du contrat</w:t>
      </w:r>
      <w:bookmarkEnd w:id="5"/>
    </w:p>
    <w:p w14:paraId="34E60E59" w14:textId="06A88371"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5D6AB3">
        <w:rPr>
          <w:rFonts w:asciiTheme="minorHAnsi" w:hAnsiTheme="minorHAnsi" w:cstheme="minorHAnsi"/>
          <w:szCs w:val="22"/>
        </w:rPr>
        <w:t>Elabor</w:t>
      </w:r>
      <w:r w:rsidR="005D6AB3" w:rsidRPr="00411AEF">
        <w:rPr>
          <w:rFonts w:asciiTheme="minorHAnsi" w:hAnsiTheme="minorHAnsi" w:cstheme="minorHAnsi"/>
          <w:szCs w:val="22"/>
        </w:rPr>
        <w:t>ation du contenu d’un MOOC sur la Gestion des Risques et des Catastrophes – Projet IORA Phase 2</w:t>
      </w:r>
      <w:r w:rsidR="00DE0E61" w:rsidRPr="00A86E43">
        <w:rPr>
          <w:rFonts w:asciiTheme="minorHAnsi" w:hAnsiTheme="minorHAnsi" w:cs="Arial"/>
        </w:rPr>
        <w:t>».</w:t>
      </w:r>
    </w:p>
    <w:p w14:paraId="78C1469E" w14:textId="77777777" w:rsidR="001726C5" w:rsidRPr="00A86E43" w:rsidRDefault="001726C5" w:rsidP="00C0794D">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0314519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C0794D">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C0794D">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C0794D">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0B6220C6" w:rsidR="00996FEA" w:rsidRPr="00A86E43" w:rsidRDefault="00BC5A69" w:rsidP="00C0794D">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F67E12">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C0794D">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C0794D">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0314519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20314519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0C50B12B"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marché public</w:t>
      </w:r>
      <w:r w:rsidR="00E2323D">
        <w:rPr>
          <w:rFonts w:asciiTheme="minorHAnsi" w:hAnsiTheme="minorHAnsi" w:cstheme="minorHAnsi"/>
          <w:szCs w:val="22"/>
        </w:rPr>
        <w:t xml:space="preserve"> de services</w:t>
      </w:r>
      <w:r w:rsidR="005F045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E2323D">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20314519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67CF3DEC"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EA448B">
        <w:rPr>
          <w:rFonts w:asciiTheme="minorHAnsi" w:hAnsiTheme="minorHAnsi" w:cs="Arial"/>
        </w:rPr>
        <w:t>4 moi</w:t>
      </w:r>
      <w:r w:rsidR="00EA448B" w:rsidRPr="00EA448B">
        <w:rPr>
          <w:rFonts w:asciiTheme="minorHAnsi" w:hAnsiTheme="minorHAnsi" w:cs="Arial"/>
        </w:rPr>
        <w:t>, reconductible 2 mois par avenant et sur reconduction explicite des parties,</w:t>
      </w:r>
      <w:r w:rsidRPr="00A86E43">
        <w:rPr>
          <w:rFonts w:asciiTheme="minorHAnsi" w:hAnsiTheme="minorHAnsi" w:cs="Arial"/>
        </w:rPr>
        <w:t xml:space="preserve"> </w:t>
      </w:r>
      <w:r w:rsidR="00EA448B">
        <w:rPr>
          <w:rFonts w:asciiTheme="minorHAnsi" w:hAnsiTheme="minorHAnsi" w:cs="Arial"/>
        </w:rPr>
        <w:t xml:space="preserve">à compter de </w:t>
      </w:r>
      <w:r w:rsidRPr="00A86E43">
        <w:rPr>
          <w:rFonts w:asciiTheme="minorHAnsi" w:hAnsiTheme="minorHAnsi" w:cs="Arial"/>
        </w:rPr>
        <w:t>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F67E12">
        <w:rPr>
          <w:rFonts w:asciiTheme="minorHAnsi" w:hAnsiTheme="minorHAnsi" w:cs="Arial"/>
          <w:smallCaps/>
        </w:rPr>
        <w:t>France</w:t>
      </w:r>
      <w:r w:rsidR="00F67E12">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1057992B" w:rsidR="001E12A9" w:rsidRPr="00A86E43" w:rsidRDefault="001E12A9" w:rsidP="001E12A9">
      <w:pPr>
        <w:pStyle w:val="Titre2"/>
        <w:spacing w:before="120" w:after="60"/>
        <w:rPr>
          <w:rFonts w:asciiTheme="minorHAnsi" w:hAnsiTheme="minorHAnsi"/>
          <w:sz w:val="22"/>
        </w:rPr>
      </w:pPr>
      <w:bookmarkStart w:id="13" w:name="_Toc20314519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38B64955"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E2323D">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2323D">
        <w:rPr>
          <w:rFonts w:asciiTheme="minorHAnsi" w:hAnsiTheme="minorHAnsi" w:cs="Arial"/>
          <w:smallCaps/>
        </w:rPr>
        <w:t xml:space="preserve"> </w:t>
      </w:r>
      <w:r w:rsidR="00B30BC2" w:rsidRPr="00A86E43">
        <w:rPr>
          <w:rFonts w:asciiTheme="minorHAnsi" w:hAnsiTheme="minorHAnsi" w:cs="Arial"/>
        </w:rPr>
        <w:t xml:space="preserve">est </w:t>
      </w:r>
      <w:r w:rsidR="00267584">
        <w:rPr>
          <w:rFonts w:asciiTheme="minorHAnsi" w:hAnsiTheme="minorHAnsi" w:cs="Arial"/>
        </w:rPr>
        <w:t xml:space="preserve">à mener dans les 3 mois </w:t>
      </w:r>
      <w:r w:rsidR="00E2323D">
        <w:rPr>
          <w:rFonts w:asciiTheme="minorHAnsi" w:hAnsiTheme="minorHAnsi" w:cs="Arial"/>
        </w:rPr>
        <w:t xml:space="preserve">à compter </w:t>
      </w:r>
      <w:r w:rsidR="00B30BC2" w:rsidRPr="00A86E43">
        <w:rPr>
          <w:rFonts w:asciiTheme="minorHAnsi" w:hAnsiTheme="minorHAnsi" w:cs="Arial"/>
        </w:rPr>
        <w:t xml:space="preserve">de la date de notification du présent </w:t>
      </w:r>
      <w:r w:rsidR="00B30BC2" w:rsidRPr="00A86E43">
        <w:rPr>
          <w:rFonts w:asciiTheme="minorHAnsi" w:hAnsiTheme="minorHAnsi" w:cs="Arial"/>
          <w:smallCaps/>
        </w:rPr>
        <w:t>contrat</w:t>
      </w:r>
      <w:r w:rsidR="00E2323D">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C0794D">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03145195"/>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03145196"/>
      <w:r w:rsidRPr="00A86E43">
        <w:rPr>
          <w:rFonts w:asciiTheme="minorHAnsi" w:hAnsiTheme="minorHAnsi"/>
          <w:sz w:val="22"/>
        </w:rPr>
        <w:t>Montant du contrat</w:t>
      </w:r>
      <w:bookmarkEnd w:id="15"/>
      <w:bookmarkEnd w:id="16"/>
      <w:bookmarkEnd w:id="17"/>
    </w:p>
    <w:p w14:paraId="0BF7BD6E" w14:textId="4F331EDC"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E2323D">
        <w:rPr>
          <w:rFonts w:asciiTheme="minorHAnsi" w:hAnsiTheme="minorHAnsi" w:cstheme="minorHAnsi"/>
          <w:smallCaps/>
          <w:szCs w:val="22"/>
        </w:rPr>
        <w:t xml:space="preserve">Contrat </w:t>
      </w:r>
      <w:r w:rsidRPr="00E2323D">
        <w:rPr>
          <w:rFonts w:asciiTheme="minorHAnsi" w:hAnsiTheme="minorHAnsi" w:cstheme="minorHAnsi"/>
          <w:szCs w:val="22"/>
        </w:rPr>
        <w:t xml:space="preserve">s’élève à : </w:t>
      </w:r>
      <w:r w:rsidR="00EA448B">
        <w:rPr>
          <w:rFonts w:asciiTheme="minorHAnsi" w:hAnsiTheme="minorHAnsi" w:cstheme="minorHAnsi"/>
          <w:szCs w:val="22"/>
        </w:rPr>
        <w:t>XXXXX</w:t>
      </w:r>
      <w:r w:rsidRPr="00E2323D">
        <w:rPr>
          <w:rFonts w:asciiTheme="minorHAnsi" w:hAnsiTheme="minorHAnsi" w:cstheme="minorHAnsi"/>
          <w:szCs w:val="22"/>
        </w:rPr>
        <w:t xml:space="preserve"> € HT (hors taxe).</w:t>
      </w:r>
    </w:p>
    <w:p w14:paraId="71F68E4E" w14:textId="4B6B9B24" w:rsidR="000A6D39" w:rsidRPr="00A86E43" w:rsidRDefault="00123D1A" w:rsidP="00E2323D">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E2323D" w:rsidRPr="00A86E43">
        <w:rPr>
          <w:rFonts w:asciiTheme="minorHAnsi" w:hAnsiTheme="minorHAnsi" w:cstheme="minorHAnsi"/>
          <w:szCs w:val="22"/>
        </w:rPr>
        <w:t xml:space="preserve"> </w:t>
      </w:r>
      <w:bookmarkStart w:id="18" w:name="_Toc392669637"/>
    </w:p>
    <w:p w14:paraId="1ABE3F59" w14:textId="77777777" w:rsidR="000A6D39" w:rsidRPr="00A86E43" w:rsidRDefault="000A6D39" w:rsidP="000A6D39">
      <w:pPr>
        <w:pStyle w:val="Titre2"/>
        <w:spacing w:before="120" w:after="60"/>
        <w:rPr>
          <w:rFonts w:asciiTheme="minorHAnsi" w:hAnsiTheme="minorHAnsi"/>
          <w:sz w:val="22"/>
        </w:rPr>
      </w:pPr>
      <w:bookmarkStart w:id="19" w:name="_Toc203145197"/>
      <w:r w:rsidRPr="00A86E43">
        <w:rPr>
          <w:rFonts w:asciiTheme="minorHAnsi" w:hAnsiTheme="minorHAnsi"/>
          <w:sz w:val="22"/>
        </w:rPr>
        <w:t>Avance</w:t>
      </w:r>
      <w:bookmarkEnd w:id="19"/>
    </w:p>
    <w:p w14:paraId="2F6D118C" w14:textId="7F3DE4D5" w:rsidR="00AA21AB" w:rsidRDefault="00EA448B"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Une avance équivalente à 30% maximum du présent contrat peut être accordée.</w:t>
      </w:r>
    </w:p>
    <w:p w14:paraId="0646EE39" w14:textId="77777777" w:rsidR="002712EA" w:rsidRPr="00A86E43" w:rsidRDefault="002712EA" w:rsidP="002712EA">
      <w:pPr>
        <w:pStyle w:val="Titre2"/>
        <w:spacing w:before="120" w:after="60"/>
        <w:rPr>
          <w:rFonts w:asciiTheme="minorHAnsi" w:hAnsiTheme="minorHAnsi"/>
          <w:sz w:val="22"/>
        </w:rPr>
      </w:pPr>
      <w:bookmarkStart w:id="20" w:name="_Toc203145198"/>
      <w:r w:rsidRPr="00A86E43">
        <w:rPr>
          <w:rFonts w:asciiTheme="minorHAnsi" w:hAnsiTheme="minorHAnsi"/>
          <w:sz w:val="22"/>
        </w:rPr>
        <w:t>Modalités de paiement</w:t>
      </w:r>
      <w:bookmarkEnd w:id="20"/>
    </w:p>
    <w:p w14:paraId="33D7E631" w14:textId="793BA47E" w:rsidR="009C7C5A" w:rsidRPr="00EA448B" w:rsidRDefault="00423203" w:rsidP="00EA448B">
      <w:pPr>
        <w:pStyle w:val="u"/>
        <w:widowControl w:val="0"/>
        <w:spacing w:before="100" w:beforeAutospacing="1" w:after="100" w:afterAutospacing="1"/>
        <w:ind w:left="708"/>
        <w:rPr>
          <w:rFonts w:asciiTheme="minorHAnsi" w:hAnsiTheme="minorHAnsi" w:cstheme="minorHAnsi"/>
          <w:szCs w:val="22"/>
        </w:rPr>
      </w:pPr>
      <w:r w:rsidRPr="00EA448B">
        <w:rPr>
          <w:rFonts w:asciiTheme="minorHAnsi" w:hAnsiTheme="minorHAnsi" w:cstheme="minorHAnsi"/>
          <w:szCs w:val="22"/>
        </w:rPr>
        <w:t>Le paiement est soumis à la validation des livrables, et la réception d’une facture dûment complétée adressée au projet.</w:t>
      </w:r>
      <w:r w:rsidR="009C7C5A" w:rsidRPr="00EA448B">
        <w:rPr>
          <w:rFonts w:asciiTheme="minorHAnsi" w:hAnsiTheme="minorHAnsi" w:cstheme="minorHAnsi"/>
          <w:szCs w:val="22"/>
        </w:rPr>
        <w:t xml:space="preserve"> A la réception de cette facture, Expertise France assure la réception des fonds par le prestataire dans les 30 jours. </w:t>
      </w:r>
    </w:p>
    <w:p w14:paraId="7CA6A81C" w14:textId="77777777" w:rsidR="009C7C5A" w:rsidRPr="009C7C5A" w:rsidRDefault="009C7C5A" w:rsidP="009C7C5A">
      <w:pPr>
        <w:spacing w:before="100" w:beforeAutospacing="1" w:after="100" w:afterAutospacing="1" w:line="240" w:lineRule="auto"/>
        <w:jc w:val="both"/>
        <w:rPr>
          <w:rFonts w:asciiTheme="minorHAnsi" w:eastAsia="Times New Roman" w:hAnsiTheme="minorHAnsi" w:cstheme="minorHAnsi"/>
          <w:sz w:val="22"/>
          <w:szCs w:val="22"/>
        </w:rPr>
      </w:pPr>
      <w:r w:rsidRPr="009C7C5A">
        <w:rPr>
          <w:rFonts w:asciiTheme="minorHAnsi" w:eastAsia="Times New Roman" w:hAnsiTheme="minorHAnsi" w:cstheme="minorHAnsi"/>
          <w:sz w:val="22"/>
          <w:szCs w:val="22"/>
        </w:rPr>
        <w:t>Le contrat est soumis à la réglementation française, et son format n’est pas adaptable.</w:t>
      </w:r>
    </w:p>
    <w:p w14:paraId="0489D2A7" w14:textId="44AA6B9D" w:rsidR="00423203" w:rsidRPr="00423203" w:rsidRDefault="009C7C5A" w:rsidP="009C7C5A">
      <w:pPr>
        <w:spacing w:before="100" w:beforeAutospacing="1" w:after="100" w:afterAutospacing="1" w:line="240" w:lineRule="auto"/>
        <w:jc w:val="both"/>
        <w:rPr>
          <w:rFonts w:asciiTheme="minorHAnsi" w:eastAsia="Times New Roman" w:hAnsiTheme="minorHAnsi" w:cstheme="minorHAnsi"/>
          <w:sz w:val="22"/>
          <w:szCs w:val="22"/>
        </w:rPr>
      </w:pPr>
      <w:r w:rsidRPr="009C7C5A">
        <w:rPr>
          <w:rFonts w:asciiTheme="minorHAnsi" w:eastAsia="Times New Roman" w:hAnsiTheme="minorHAnsi" w:cstheme="minorHAnsi"/>
          <w:sz w:val="22"/>
          <w:szCs w:val="22"/>
        </w:rPr>
        <w:t>Ces modalités ne sont pas négociables.</w:t>
      </w:r>
    </w:p>
    <w:p w14:paraId="543F5B5C" w14:textId="5BD13923" w:rsidR="002712EA" w:rsidRPr="00A86E43" w:rsidRDefault="002712EA" w:rsidP="00A1761D">
      <w:pPr>
        <w:pStyle w:val="Titre2"/>
        <w:spacing w:before="120" w:after="60"/>
        <w:jc w:val="both"/>
        <w:rPr>
          <w:rFonts w:asciiTheme="minorHAnsi" w:hAnsiTheme="minorHAnsi"/>
          <w:sz w:val="22"/>
        </w:rPr>
      </w:pPr>
      <w:bookmarkStart w:id="21" w:name="_Toc203145199"/>
      <w:r w:rsidRPr="00A86E43">
        <w:rPr>
          <w:rFonts w:asciiTheme="minorHAnsi" w:hAnsiTheme="minorHAnsi"/>
          <w:sz w:val="22"/>
        </w:rPr>
        <w:lastRenderedPageBreak/>
        <w:t>Délais de paiement</w:t>
      </w:r>
      <w:r w:rsidR="00EA1301" w:rsidRPr="00A86E43">
        <w:rPr>
          <w:rFonts w:asciiTheme="minorHAnsi" w:hAnsiTheme="minorHAnsi"/>
          <w:sz w:val="22"/>
        </w:rPr>
        <w:t xml:space="preserve"> et intérêts moratoires</w:t>
      </w:r>
      <w:bookmarkEnd w:id="21"/>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2" w:name="_Toc203145200"/>
      <w:r w:rsidRPr="00A86E43">
        <w:rPr>
          <w:rFonts w:asciiTheme="minorHAnsi" w:hAnsiTheme="minorHAnsi"/>
          <w:sz w:val="22"/>
        </w:rPr>
        <w:t>Présentation des demandes de paiement</w:t>
      </w:r>
      <w:bookmarkEnd w:id="22"/>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0794D">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0794D">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0794D">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0794D">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0794D">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0794D">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54AD22BE" w:rsidR="0007670D" w:rsidRPr="00A86E43" w:rsidRDefault="0007670D" w:rsidP="00C0794D">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La dénomination claire</w:t>
      </w:r>
      <w:r w:rsidR="00423203">
        <w:rPr>
          <w:rFonts w:asciiTheme="minorHAnsi" w:eastAsia="Times New Roman" w:hAnsiTheme="minorHAnsi" w:cstheme="minorHAnsi"/>
          <w:sz w:val="22"/>
        </w:rPr>
        <w:t xml:space="preserve"> et précise des matériels et/ou</w:t>
      </w:r>
      <w:r w:rsidRPr="00A86E43">
        <w:rPr>
          <w:rFonts w:asciiTheme="minorHAnsi" w:eastAsia="Times New Roman" w:hAnsiTheme="minorHAnsi" w:cstheme="minorHAnsi"/>
          <w:sz w:val="22"/>
        </w:rPr>
        <w:t xml:space="preserve"> fournitures vendues, et/ou des prestations effectuées...</w:t>
      </w:r>
    </w:p>
    <w:p w14:paraId="40629809" w14:textId="77777777" w:rsidR="0007670D" w:rsidRPr="00825236" w:rsidRDefault="0007670D" w:rsidP="00C0794D">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3" w:name="_Toc203145201"/>
      <w:bookmarkStart w:id="24" w:name="_Toc344300189"/>
      <w:bookmarkEnd w:id="18"/>
      <w:r w:rsidRPr="00A86E43">
        <w:rPr>
          <w:rFonts w:asciiTheme="minorHAnsi" w:hAnsiTheme="minorHAnsi"/>
          <w:sz w:val="22"/>
        </w:rPr>
        <w:t>Virement bancaire</w:t>
      </w:r>
      <w:bookmarkEnd w:id="23"/>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5" w:name="_Toc203145202"/>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4"/>
      <w:bookmarkEnd w:id="25"/>
    </w:p>
    <w:p w14:paraId="35CE810D" w14:textId="2124BBB5" w:rsidR="0089576F" w:rsidRPr="00A86E43" w:rsidRDefault="00E541BC" w:rsidP="00423203">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6" w:name="_Toc392669638"/>
      <w:bookmarkStart w:id="27" w:name="_Toc203145203"/>
      <w:r w:rsidRPr="00A86E43">
        <w:rPr>
          <w:rFonts w:asciiTheme="minorHAnsi" w:hAnsiTheme="minorHAnsi"/>
          <w:sz w:val="22"/>
          <w:szCs w:val="22"/>
        </w:rPr>
        <w:t>Impôts et taxes</w:t>
      </w:r>
      <w:bookmarkEnd w:id="26"/>
      <w:bookmarkEnd w:id="27"/>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C0794D">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8" w:name="_Toc203145204"/>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8"/>
    </w:p>
    <w:p w14:paraId="47340EBA" w14:textId="77777777" w:rsidR="00F72033" w:rsidRPr="00A86E43" w:rsidRDefault="000243D6" w:rsidP="00A1761D">
      <w:pPr>
        <w:pStyle w:val="Titre2"/>
        <w:jc w:val="both"/>
        <w:rPr>
          <w:rFonts w:asciiTheme="minorHAnsi" w:hAnsiTheme="minorHAnsi" w:cstheme="minorHAnsi"/>
          <w:sz w:val="22"/>
          <w:szCs w:val="22"/>
        </w:rPr>
      </w:pPr>
      <w:bookmarkStart w:id="29" w:name="_Toc390691469"/>
      <w:bookmarkStart w:id="30" w:name="_Toc392669640"/>
      <w:bookmarkStart w:id="31" w:name="_Toc203145205"/>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9"/>
      <w:bookmarkEnd w:id="30"/>
      <w:bookmarkEnd w:id="31"/>
    </w:p>
    <w:p w14:paraId="3325C3B9" w14:textId="4C281A69"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EF532B" w:rsidRPr="00A86E43" w:rsidDel="00EF532B">
        <w:rPr>
          <w:rFonts w:asciiTheme="minorHAnsi" w:hAnsiTheme="minorHAnsi" w:cstheme="minorHAnsi"/>
          <w:szCs w:val="22"/>
        </w:rPr>
        <w:t xml:space="preserve"> </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4AD254FE" w14:textId="067E4E8B" w:rsidR="00D00B3A" w:rsidRPr="00A86E43" w:rsidRDefault="00E2323D" w:rsidP="00C0794D">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chef de projet, Jean Baptiste Tobie</w:t>
      </w:r>
    </w:p>
    <w:p w14:paraId="02136460" w14:textId="76E09EFD" w:rsidR="00F766D6" w:rsidRPr="00A86E43" w:rsidRDefault="00E2323D" w:rsidP="00C0794D">
      <w:pPr>
        <w:pStyle w:val="u"/>
        <w:widowControl w:val="0"/>
        <w:numPr>
          <w:ilvl w:val="0"/>
          <w:numId w:val="8"/>
        </w:numPr>
        <w:rPr>
          <w:rFonts w:asciiTheme="minorHAnsi" w:hAnsiTheme="minorHAnsi" w:cstheme="minorHAnsi"/>
          <w:szCs w:val="22"/>
        </w:rPr>
      </w:pPr>
      <w:r>
        <w:rPr>
          <w:rFonts w:asciiTheme="minorHAnsi" w:hAnsiTheme="minorHAnsi" w:cstheme="minorHAnsi"/>
          <w:szCs w:val="22"/>
        </w:rPr>
        <w:t>La Coordinatrice d’unité, Pauline Georges</w:t>
      </w:r>
    </w:p>
    <w:p w14:paraId="3CFE7105" w14:textId="1217B1DE" w:rsidR="00F766D6" w:rsidRPr="00A86E43" w:rsidRDefault="00F766D6" w:rsidP="00A1761D">
      <w:pPr>
        <w:pStyle w:val="Titre2"/>
        <w:spacing w:before="120" w:after="60"/>
        <w:jc w:val="both"/>
        <w:rPr>
          <w:rFonts w:asciiTheme="minorHAnsi" w:hAnsiTheme="minorHAnsi" w:cstheme="minorHAnsi"/>
          <w:sz w:val="22"/>
          <w:szCs w:val="22"/>
        </w:rPr>
      </w:pPr>
      <w:bookmarkStart w:id="32" w:name="_Toc390691470"/>
      <w:bookmarkStart w:id="33" w:name="_Toc392669641"/>
      <w:bookmarkStart w:id="34" w:name="_Toc203145206"/>
      <w:r w:rsidRPr="00A86E43">
        <w:rPr>
          <w:rFonts w:asciiTheme="minorHAnsi" w:hAnsiTheme="minorHAnsi" w:cstheme="minorHAnsi"/>
          <w:sz w:val="22"/>
          <w:szCs w:val="22"/>
        </w:rPr>
        <w:lastRenderedPageBreak/>
        <w:t>Admission</w:t>
      </w:r>
      <w:bookmarkEnd w:id="32"/>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3"/>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4"/>
    </w:p>
    <w:p w14:paraId="0842A4DD" w14:textId="6745D44B"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F532B" w:rsidRPr="00A86E43" w:rsidDel="00EF532B">
        <w:rPr>
          <w:rFonts w:asciiTheme="minorHAnsi" w:hAnsiTheme="minorHAnsi" w:cstheme="minorHAnsi"/>
          <w:szCs w:val="22"/>
        </w:rPr>
        <w:t xml:space="preserve"> </w:t>
      </w:r>
      <w:r w:rsidR="00B73974" w:rsidRPr="00A86E43">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42D5F76B" w14:textId="77777777" w:rsidR="00267584" w:rsidRPr="00A86E43" w:rsidRDefault="00267584" w:rsidP="00C0794D">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chef de projet, Jean Baptiste Tobie</w:t>
      </w:r>
    </w:p>
    <w:p w14:paraId="258193F9" w14:textId="77777777" w:rsidR="00267584" w:rsidRPr="00A86E43" w:rsidRDefault="00267584" w:rsidP="00C0794D">
      <w:pPr>
        <w:pStyle w:val="u"/>
        <w:widowControl w:val="0"/>
        <w:numPr>
          <w:ilvl w:val="0"/>
          <w:numId w:val="8"/>
        </w:numPr>
        <w:rPr>
          <w:rFonts w:asciiTheme="minorHAnsi" w:hAnsiTheme="minorHAnsi" w:cstheme="minorHAnsi"/>
          <w:szCs w:val="22"/>
        </w:rPr>
      </w:pPr>
      <w:r>
        <w:rPr>
          <w:rFonts w:asciiTheme="minorHAnsi" w:hAnsiTheme="minorHAnsi" w:cstheme="minorHAnsi"/>
          <w:szCs w:val="22"/>
        </w:rPr>
        <w:t>La Coordinatrice d’unité, Pauline Georges</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C0794D">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5" w:name="_Toc203145207"/>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5"/>
    </w:p>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6" w:name="_Toc392669642"/>
      <w:bookmarkStart w:id="37" w:name="_Toc203145208"/>
      <w:bookmarkStart w:id="38" w:name="_Toc392669644"/>
      <w:r w:rsidRPr="00A86E43">
        <w:rPr>
          <w:rFonts w:asciiTheme="minorHAnsi" w:hAnsiTheme="minorHAnsi" w:cstheme="minorHAnsi"/>
          <w:sz w:val="22"/>
          <w:szCs w:val="22"/>
        </w:rPr>
        <w:t>Expert en charge de l’exécution de la mission</w:t>
      </w:r>
      <w:bookmarkEnd w:id="36"/>
      <w:bookmarkEnd w:id="37"/>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6DA91D2F" w:rsidR="00EF653D"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0BD18093" w14:textId="7CCBEADF" w:rsidR="002A7C2E" w:rsidRPr="005152FE" w:rsidRDefault="00C0794D" w:rsidP="00A1761D">
      <w:pPr>
        <w:spacing w:line="240" w:lineRule="auto"/>
        <w:ind w:left="567"/>
        <w:jc w:val="both"/>
        <w:rPr>
          <w:rFonts w:asciiTheme="minorHAnsi" w:hAnsiTheme="minorHAnsi" w:cstheme="minorHAnsi"/>
          <w:sz w:val="22"/>
          <w:szCs w:val="22"/>
        </w:rPr>
      </w:pPr>
      <w:ins w:id="39" w:author="Louise MOREAU" w:date="2025-07-18T11:28:00Z">
        <w:r w:rsidRPr="00C0794D">
          <w:rPr>
            <w:rFonts w:asciiTheme="minorHAnsi" w:hAnsiTheme="minorHAnsi"/>
            <w:sz w:val="22"/>
            <w:szCs w:val="22"/>
          </w:rPr>
          <w:t>Les modalités d'exécution et les attentes relatives à la prestation figurent dans le cahier des charges.</w:t>
        </w:r>
      </w:ins>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0" w:name="_Toc203145209"/>
      <w:r w:rsidRPr="00A86E43">
        <w:rPr>
          <w:rFonts w:asciiTheme="minorHAnsi" w:hAnsiTheme="minorHAnsi" w:cstheme="minorHAnsi"/>
          <w:sz w:val="22"/>
          <w:szCs w:val="22"/>
        </w:rPr>
        <w:t>Lieu d’exécution</w:t>
      </w:r>
      <w:bookmarkEnd w:id="38"/>
      <w:bookmarkEnd w:id="40"/>
    </w:p>
    <w:p w14:paraId="211EA0ED" w14:textId="7FFA8EB8"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EA448B">
        <w:rPr>
          <w:rFonts w:asciiTheme="minorHAnsi" w:hAnsiTheme="minorHAnsi" w:cstheme="minorHAnsi"/>
          <w:szCs w:val="22"/>
        </w:rPr>
        <w:t>à distance</w:t>
      </w:r>
      <w:r w:rsidR="00267584">
        <w:rPr>
          <w:rFonts w:asciiTheme="minorHAnsi" w:hAnsiTheme="minorHAnsi" w:cstheme="minorHAnsi"/>
          <w:szCs w:val="22"/>
        </w:rPr>
        <w:t xml:space="preserve">.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1" w:name="_Toc203145210"/>
      <w:bookmarkStart w:id="42" w:name="_Toc392669645"/>
      <w:r>
        <w:rPr>
          <w:rFonts w:asciiTheme="minorHAnsi" w:hAnsiTheme="minorHAnsi" w:cstheme="minorHAnsi"/>
          <w:sz w:val="22"/>
          <w:szCs w:val="22"/>
        </w:rPr>
        <w:t>Langue du contrat</w:t>
      </w:r>
      <w:bookmarkEnd w:id="41"/>
    </w:p>
    <w:p w14:paraId="1B469213" w14:textId="12CE4A58"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 xml:space="preserve">Le présent document est établi </w:t>
      </w:r>
      <w:commentRangeStart w:id="43"/>
      <w:r w:rsidRPr="00E41C9A">
        <w:rPr>
          <w:rFonts w:asciiTheme="minorHAnsi" w:eastAsia="Times New Roman" w:hAnsiTheme="minorHAnsi" w:cstheme="minorHAnsi"/>
          <w:sz w:val="22"/>
          <w:szCs w:val="22"/>
        </w:rPr>
        <w:t>e</w:t>
      </w:r>
      <w:r w:rsidR="00EA448B">
        <w:rPr>
          <w:rFonts w:asciiTheme="minorHAnsi" w:eastAsia="Times New Roman" w:hAnsiTheme="minorHAnsi" w:cstheme="minorHAnsi"/>
          <w:sz w:val="22"/>
          <w:szCs w:val="22"/>
        </w:rPr>
        <w:t>n langue anglaise</w:t>
      </w:r>
      <w:r w:rsidRPr="00E41C9A">
        <w:rPr>
          <w:rFonts w:asciiTheme="minorHAnsi" w:eastAsia="Times New Roman" w:hAnsiTheme="minorHAnsi" w:cstheme="minorHAnsi"/>
          <w:sz w:val="22"/>
          <w:szCs w:val="22"/>
        </w:rPr>
        <w:t xml:space="preserve">, </w:t>
      </w:r>
      <w:commentRangeEnd w:id="43"/>
      <w:r w:rsidR="00333097">
        <w:rPr>
          <w:rStyle w:val="Marquedecommentaire"/>
        </w:rPr>
        <w:commentReference w:id="43"/>
      </w:r>
      <w:r w:rsidRPr="00E41C9A">
        <w:rPr>
          <w:rFonts w:asciiTheme="minorHAnsi" w:eastAsia="Times New Roman" w:hAnsiTheme="minorHAnsi" w:cstheme="minorHAnsi"/>
          <w:sz w:val="22"/>
          <w:szCs w:val="22"/>
        </w:rPr>
        <w:t>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203145211"/>
      <w:r w:rsidRPr="00A86E43">
        <w:rPr>
          <w:rFonts w:asciiTheme="minorHAnsi" w:hAnsiTheme="minorHAnsi" w:cstheme="minorHAnsi"/>
          <w:sz w:val="22"/>
          <w:szCs w:val="22"/>
        </w:rPr>
        <w:t xml:space="preserve">Engagement du </w:t>
      </w:r>
      <w:bookmarkEnd w:id="42"/>
      <w:r w:rsidR="00825236" w:rsidRPr="003A0706">
        <w:rPr>
          <w:rFonts w:asciiTheme="minorHAnsi" w:hAnsiTheme="minorHAnsi" w:cstheme="minorHAnsi"/>
          <w:smallCaps/>
          <w:sz w:val="22"/>
          <w:szCs w:val="22"/>
        </w:rPr>
        <w:t>Contractant</w:t>
      </w:r>
      <w:bookmarkEnd w:id="44"/>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C0794D">
      <w:pPr>
        <w:pStyle w:val="u"/>
        <w:widowControl w:val="0"/>
        <w:numPr>
          <w:ilvl w:val="0"/>
          <w:numId w:val="8"/>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w:t>
      </w:r>
      <w:r w:rsidRPr="00A86E43">
        <w:rPr>
          <w:rFonts w:asciiTheme="minorHAnsi" w:hAnsiTheme="minorHAnsi" w:cstheme="minorHAnsi"/>
          <w:szCs w:val="22"/>
        </w:rPr>
        <w:lastRenderedPageBreak/>
        <w:t xml:space="preserve">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C0794D">
      <w:pPr>
        <w:pStyle w:val="u"/>
        <w:widowControl w:val="0"/>
        <w:numPr>
          <w:ilvl w:val="0"/>
          <w:numId w:val="8"/>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203145212"/>
      <w:r w:rsidRPr="00A86E43">
        <w:rPr>
          <w:rFonts w:asciiTheme="minorHAnsi" w:hAnsiTheme="minorHAnsi" w:cstheme="minorHAnsi"/>
          <w:sz w:val="22"/>
          <w:szCs w:val="22"/>
        </w:rPr>
        <w:t>Confidentialité</w:t>
      </w:r>
      <w:bookmarkEnd w:id="45"/>
      <w:bookmarkEnd w:id="46"/>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C0794D">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203145213"/>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7"/>
      <w:bookmarkEnd w:id="48"/>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195BB9F7" w14:textId="539A3E7A" w:rsidR="005C1231" w:rsidRPr="00423203" w:rsidRDefault="00267584" w:rsidP="00C0794D">
      <w:pPr>
        <w:pStyle w:val="u"/>
        <w:widowControl w:val="0"/>
        <w:numPr>
          <w:ilvl w:val="0"/>
          <w:numId w:val="10"/>
        </w:numPr>
        <w:rPr>
          <w:rFonts w:asciiTheme="minorHAnsi" w:hAnsiTheme="minorHAnsi" w:cstheme="minorHAnsi"/>
          <w:szCs w:val="22"/>
        </w:rPr>
      </w:pPr>
      <w:r w:rsidRPr="00423203">
        <w:rPr>
          <w:rFonts w:asciiTheme="minorHAnsi" w:hAnsiTheme="minorHAnsi" w:cstheme="minorHAnsi"/>
          <w:szCs w:val="22"/>
        </w:rPr>
        <w:t>Story board réalisé par l’experte court-terme en charge de la réalisation du script du MOOC</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203145214"/>
      <w:r w:rsidRPr="00A86E43">
        <w:rPr>
          <w:rFonts w:asciiTheme="minorHAnsi" w:hAnsiTheme="minorHAnsi" w:cstheme="minorHAnsi"/>
          <w:sz w:val="22"/>
          <w:szCs w:val="22"/>
        </w:rPr>
        <w:t>Assurance</w:t>
      </w:r>
      <w:bookmarkEnd w:id="49"/>
      <w:bookmarkEnd w:id="50"/>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lastRenderedPageBreak/>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203145215"/>
      <w:r w:rsidRPr="00A86E43">
        <w:rPr>
          <w:rFonts w:asciiTheme="minorHAnsi" w:hAnsiTheme="minorHAnsi" w:cstheme="minorHAnsi"/>
          <w:sz w:val="22"/>
          <w:szCs w:val="22"/>
        </w:rPr>
        <w:t>Point de contact et communication</w:t>
      </w:r>
      <w:bookmarkEnd w:id="51"/>
      <w:bookmarkEnd w:id="52"/>
      <w:bookmarkEnd w:id="53"/>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5DB975C1" w:rsidR="00D07897" w:rsidRPr="00423203" w:rsidRDefault="00423203" w:rsidP="00B2733D">
            <w:pPr>
              <w:widowControl w:val="0"/>
              <w:numPr>
                <w:ilvl w:val="12"/>
                <w:numId w:val="0"/>
              </w:numPr>
              <w:spacing w:line="240" w:lineRule="auto"/>
              <w:jc w:val="both"/>
              <w:rPr>
                <w:rFonts w:asciiTheme="minorHAnsi" w:hAnsiTheme="minorHAnsi" w:cstheme="minorHAnsi"/>
                <w:sz w:val="22"/>
                <w:szCs w:val="22"/>
              </w:rPr>
            </w:pPr>
            <w:r w:rsidRPr="00423203">
              <w:rPr>
                <w:rFonts w:asciiTheme="minorHAnsi" w:hAnsiTheme="minorHAnsi" w:cstheme="minorHAnsi"/>
                <w:sz w:val="22"/>
                <w:szCs w:val="22"/>
              </w:rPr>
              <w:t>Pauline GEORGES</w:t>
            </w:r>
          </w:p>
          <w:p w14:paraId="38DD0932" w14:textId="79447B5B" w:rsidR="00D07897" w:rsidRPr="00423203" w:rsidRDefault="00D07897" w:rsidP="00B2733D">
            <w:pPr>
              <w:widowControl w:val="0"/>
              <w:numPr>
                <w:ilvl w:val="12"/>
                <w:numId w:val="0"/>
              </w:numPr>
              <w:spacing w:line="240" w:lineRule="auto"/>
              <w:jc w:val="both"/>
              <w:rPr>
                <w:rFonts w:asciiTheme="minorHAnsi" w:hAnsiTheme="minorHAnsi" w:cstheme="minorHAnsi"/>
                <w:sz w:val="22"/>
                <w:szCs w:val="22"/>
              </w:rPr>
            </w:pPr>
            <w:r w:rsidRPr="00423203">
              <w:rPr>
                <w:rFonts w:asciiTheme="minorHAnsi" w:hAnsiTheme="minorHAnsi" w:cstheme="minorHAnsi"/>
                <w:sz w:val="22"/>
                <w:szCs w:val="22"/>
              </w:rPr>
              <w:t>Département</w:t>
            </w:r>
            <w:r w:rsidR="00423203" w:rsidRPr="00423203">
              <w:rPr>
                <w:rFonts w:asciiTheme="minorHAnsi" w:hAnsiTheme="minorHAnsi" w:cstheme="minorHAnsi"/>
                <w:sz w:val="22"/>
                <w:szCs w:val="22"/>
              </w:rPr>
              <w:t xml:space="preserve"> P2S/PRAR</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203145216"/>
      <w:r>
        <w:rPr>
          <w:rFonts w:asciiTheme="minorHAnsi" w:hAnsiTheme="minorHAnsi" w:cstheme="minorHAnsi"/>
          <w:sz w:val="22"/>
          <w:szCs w:val="22"/>
        </w:rPr>
        <w:t>Engagement contre la déforestation</w:t>
      </w:r>
      <w:bookmarkEnd w:id="54"/>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C0794D">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C0794D">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C0794D">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C0794D">
      <w:pPr>
        <w:pStyle w:val="Paragraphedeliste"/>
        <w:numPr>
          <w:ilvl w:val="0"/>
          <w:numId w:val="21"/>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C0794D">
      <w:pPr>
        <w:pStyle w:val="Paragraphedeliste"/>
        <w:numPr>
          <w:ilvl w:val="0"/>
          <w:numId w:val="21"/>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C0794D">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203145217"/>
      <w:r w:rsidRPr="00A86E43">
        <w:rPr>
          <w:rFonts w:asciiTheme="minorHAnsi" w:hAnsiTheme="minorHAnsi"/>
          <w:b/>
          <w:caps/>
          <w:sz w:val="24"/>
          <w:u w:val="single"/>
        </w:rPr>
        <w:lastRenderedPageBreak/>
        <w:t>Clause de réexamen</w:t>
      </w:r>
      <w:bookmarkEnd w:id="55"/>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6FAD8139" w14:textId="2A33B6E0" w:rsidR="00267584" w:rsidRPr="00423203" w:rsidRDefault="009766DB" w:rsidP="00FE5F06">
      <w:pPr>
        <w:pStyle w:val="u"/>
        <w:widowControl w:val="0"/>
        <w:numPr>
          <w:ilvl w:val="12"/>
          <w:numId w:val="0"/>
        </w:numPr>
        <w:spacing w:before="120"/>
        <w:ind w:left="561"/>
        <w:rPr>
          <w:rFonts w:asciiTheme="minorHAnsi" w:hAnsiTheme="minorHAnsi" w:cs="Arial"/>
          <w:szCs w:val="22"/>
        </w:rPr>
      </w:pPr>
      <w:r w:rsidRPr="00423203">
        <w:rPr>
          <w:rFonts w:asciiTheme="minorHAnsi" w:hAnsiTheme="minorHAnsi" w:cs="Arial"/>
          <w:szCs w:val="22"/>
        </w:rPr>
        <w:t xml:space="preserve">La mise à jour d’éléments techniques (précisions sur les livrables, </w:t>
      </w:r>
      <w:r w:rsidR="005B5067">
        <w:rPr>
          <w:rFonts w:asciiTheme="minorHAnsi" w:hAnsiTheme="minorHAnsi" w:cs="Arial"/>
          <w:szCs w:val="22"/>
        </w:rPr>
        <w:t>ajustements mineurs</w:t>
      </w:r>
      <w:r w:rsidRPr="00423203">
        <w:rPr>
          <w:rFonts w:asciiTheme="minorHAnsi" w:hAnsiTheme="minorHAnsi" w:cs="Arial"/>
          <w:szCs w:val="22"/>
        </w:rPr>
        <w:t xml:space="preserve">, </w:t>
      </w:r>
      <w:r w:rsidR="00267584" w:rsidRPr="00423203">
        <w:rPr>
          <w:rFonts w:asciiTheme="minorHAnsi" w:hAnsiTheme="minorHAnsi" w:cs="Arial"/>
          <w:szCs w:val="22"/>
        </w:rPr>
        <w:t xml:space="preserve">évolution des </w:t>
      </w:r>
      <w:r w:rsidR="005B5067">
        <w:rPr>
          <w:rFonts w:asciiTheme="minorHAnsi" w:hAnsiTheme="minorHAnsi" w:cs="Arial"/>
          <w:szCs w:val="22"/>
        </w:rPr>
        <w:t>besoins,</w:t>
      </w:r>
      <w:r w:rsidR="00267584" w:rsidRPr="00423203">
        <w:rPr>
          <w:rFonts w:asciiTheme="minorHAnsi" w:hAnsiTheme="minorHAnsi" w:cs="Arial"/>
          <w:szCs w:val="22"/>
        </w:rPr>
        <w:t>…)</w:t>
      </w:r>
    </w:p>
    <w:p w14:paraId="2AC74079" w14:textId="33FDDC97" w:rsidR="006E576B" w:rsidRPr="00267584" w:rsidRDefault="009766DB" w:rsidP="00FE5F06">
      <w:pPr>
        <w:pStyle w:val="u"/>
        <w:widowControl w:val="0"/>
        <w:numPr>
          <w:ilvl w:val="12"/>
          <w:numId w:val="0"/>
        </w:numPr>
        <w:spacing w:before="120"/>
        <w:ind w:left="561"/>
        <w:rPr>
          <w:rFonts w:asciiTheme="minorHAnsi" w:hAnsiTheme="minorHAnsi" w:cs="Arial"/>
          <w:szCs w:val="22"/>
        </w:rPr>
      </w:pPr>
      <w:r w:rsidRPr="00267584">
        <w:rPr>
          <w:rFonts w:asciiTheme="minorHAnsi" w:hAnsiTheme="minorHAnsi" w:cs="Arial"/>
          <w:szCs w:val="22"/>
        </w:rPr>
        <w:t xml:space="preserve">Ces modifications sont notifiées au </w:t>
      </w:r>
      <w:r w:rsidR="00100109" w:rsidRPr="00267584">
        <w:rPr>
          <w:rFonts w:asciiTheme="minorHAnsi" w:hAnsiTheme="minorHAnsi" w:cs="Arial"/>
          <w:smallCaps/>
          <w:szCs w:val="22"/>
        </w:rPr>
        <w:t>Contractant</w:t>
      </w:r>
      <w:r w:rsidRPr="00267584">
        <w:rPr>
          <w:rFonts w:asciiTheme="minorHAnsi" w:hAnsiTheme="minorHAnsi" w:cs="Arial"/>
          <w:szCs w:val="22"/>
        </w:rPr>
        <w:t> </w:t>
      </w:r>
      <w:r w:rsidR="00AE2072" w:rsidRPr="00A86E43">
        <w:rPr>
          <w:rFonts w:asciiTheme="minorHAnsi" w:hAnsiTheme="minorHAnsi" w:cs="Arial"/>
          <w:szCs w:val="22"/>
        </w:rPr>
        <w:t>par simple échange de courrier par t</w:t>
      </w:r>
      <w:r w:rsidR="00AE2072">
        <w:rPr>
          <w:rFonts w:asciiTheme="minorHAnsi" w:hAnsiTheme="minorHAnsi" w:cs="Arial"/>
          <w:szCs w:val="22"/>
        </w:rPr>
        <w:t xml:space="preserve">out moyen défini par </w:t>
      </w:r>
      <w:r w:rsidR="00AE2072" w:rsidRPr="00CE73DB">
        <w:rPr>
          <w:rFonts w:asciiTheme="minorHAnsi" w:hAnsiTheme="minorHAnsi" w:cs="Arial"/>
          <w:smallCaps/>
          <w:szCs w:val="22"/>
        </w:rPr>
        <w:t>Expertise France</w:t>
      </w:r>
      <w:r w:rsidR="00AE2072" w:rsidRPr="00A86E43">
        <w:rPr>
          <w:rFonts w:asciiTheme="minorHAnsi" w:hAnsiTheme="minorHAnsi" w:cs="Arial"/>
          <w:szCs w:val="22"/>
        </w:rPr>
        <w:t xml:space="preserve"> et permettant de garantir la traçabilité des échanges</w:t>
      </w:r>
      <w:r w:rsidRPr="00267584">
        <w:rPr>
          <w:rFonts w:asciiTheme="minorHAnsi" w:hAnsiTheme="minorHAnsi" w:cs="Arial"/>
          <w:szCs w:val="22"/>
        </w:rPr>
        <w:t>.</w:t>
      </w:r>
    </w:p>
    <w:p w14:paraId="39012791" w14:textId="77777777" w:rsidR="00C64382" w:rsidRPr="00A86E43" w:rsidRDefault="00C64382" w:rsidP="00C0794D">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203145218"/>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C0794D">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203145219"/>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9" w:name="_Toc203145220"/>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9"/>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203145221"/>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C0794D">
      <w:pPr>
        <w:pStyle w:val="v"/>
        <w:widowControl w:val="0"/>
        <w:numPr>
          <w:ilvl w:val="0"/>
          <w:numId w:val="6"/>
        </w:numPr>
        <w:spacing w:before="600" w:after="240"/>
        <w:ind w:left="357" w:hanging="357"/>
        <w:outlineLvl w:val="0"/>
        <w:rPr>
          <w:rFonts w:asciiTheme="minorHAnsi" w:hAnsiTheme="minorHAnsi"/>
          <w:b/>
          <w:caps/>
          <w:sz w:val="24"/>
          <w:u w:val="single"/>
        </w:rPr>
      </w:pPr>
      <w:bookmarkStart w:id="61" w:name="_Toc203145222"/>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203145223"/>
      <w:bookmarkStart w:id="63" w:name="_Toc392669651"/>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C0794D">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C0794D">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C0794D">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203145224"/>
      <w:r w:rsidRPr="00A86E43">
        <w:rPr>
          <w:rFonts w:asciiTheme="minorHAnsi" w:hAnsiTheme="minorHAnsi"/>
          <w:sz w:val="22"/>
          <w:szCs w:val="22"/>
        </w:rPr>
        <w:lastRenderedPageBreak/>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203145225"/>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C0794D">
      <w:pPr>
        <w:pStyle w:val="Paragraphedeliste"/>
        <w:numPr>
          <w:ilvl w:val="0"/>
          <w:numId w:val="11"/>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C0794D">
      <w:pPr>
        <w:pStyle w:val="Paragraphedeliste"/>
        <w:numPr>
          <w:ilvl w:val="0"/>
          <w:numId w:val="11"/>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C0794D">
      <w:pPr>
        <w:pStyle w:val="Paragraphedeliste"/>
        <w:numPr>
          <w:ilvl w:val="0"/>
          <w:numId w:val="1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C0794D">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203145226"/>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lastRenderedPageBreak/>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203145227"/>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203145228"/>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C0794D">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9" w:name="_Toc203145229"/>
      <w:bookmarkEnd w:id="6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203145230"/>
      <w:r w:rsidRPr="00A86E43">
        <w:rPr>
          <w:rFonts w:asciiTheme="minorHAnsi" w:hAnsiTheme="minorHAnsi" w:cstheme="minorHAnsi"/>
          <w:sz w:val="22"/>
          <w:szCs w:val="22"/>
        </w:rPr>
        <w:t>Modalités générales de résiliation</w:t>
      </w:r>
      <w:bookmarkEnd w:id="70"/>
    </w:p>
    <w:p w14:paraId="1D7F1F4E" w14:textId="6BD3D1BC" w:rsidR="0000635E" w:rsidRDefault="0000635E" w:rsidP="00A1761D">
      <w:pPr>
        <w:spacing w:line="240" w:lineRule="auto"/>
        <w:ind w:left="567"/>
        <w:jc w:val="both"/>
        <w:rPr>
          <w:rFonts w:asciiTheme="minorHAnsi" w:hAnsiTheme="minorHAnsi" w:cstheme="minorHAnsi"/>
          <w:sz w:val="22"/>
          <w:szCs w:val="22"/>
        </w:rPr>
      </w:pPr>
      <w:r w:rsidRPr="005B5067">
        <w:rPr>
          <w:rFonts w:asciiTheme="minorHAnsi" w:hAnsiTheme="minorHAnsi" w:cstheme="minorHAnsi"/>
          <w:sz w:val="22"/>
          <w:szCs w:val="22"/>
        </w:rPr>
        <w:t xml:space="preserve">Le présent </w:t>
      </w:r>
      <w:r w:rsidRPr="005B5067">
        <w:rPr>
          <w:rFonts w:asciiTheme="minorHAnsi" w:hAnsiTheme="minorHAnsi" w:cstheme="minorHAnsi"/>
          <w:smallCaps/>
          <w:sz w:val="22"/>
          <w:szCs w:val="22"/>
        </w:rPr>
        <w:t>contrat</w:t>
      </w:r>
      <w:r w:rsidRPr="005B5067">
        <w:rPr>
          <w:rFonts w:asciiTheme="minorHAnsi" w:hAnsiTheme="minorHAnsi" w:cstheme="minorHAnsi"/>
          <w:sz w:val="22"/>
          <w:szCs w:val="22"/>
        </w:rPr>
        <w:t xml:space="preserve"> est soumis aux clauses de résiliation telle que défini</w:t>
      </w:r>
      <w:r w:rsidR="00884FDC" w:rsidRPr="005B5067">
        <w:rPr>
          <w:rFonts w:asciiTheme="minorHAnsi" w:hAnsiTheme="minorHAnsi" w:cstheme="minorHAnsi"/>
          <w:sz w:val="22"/>
          <w:szCs w:val="22"/>
        </w:rPr>
        <w:t>es aux articles 29 à 36 du CCAG</w:t>
      </w:r>
      <w:r w:rsidR="00B813FE" w:rsidRPr="005B5067">
        <w:rPr>
          <w:rFonts w:asciiTheme="minorHAnsi" w:hAnsiTheme="minorHAnsi" w:cstheme="minorHAnsi"/>
          <w:sz w:val="22"/>
          <w:szCs w:val="22"/>
        </w:rPr>
        <w:t xml:space="preserve"> PI</w:t>
      </w:r>
      <w:r w:rsidRPr="005B5067">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7B55ECF6"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w:t>
      </w:r>
      <w:r w:rsidRPr="005B5067">
        <w:rPr>
          <w:rFonts w:asciiTheme="minorHAnsi" w:hAnsiTheme="minorHAnsi" w:cstheme="minorHAnsi"/>
          <w:sz w:val="22"/>
          <w:szCs w:val="22"/>
        </w:rPr>
        <w:t>l’article 40 du CCAG PI</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2FA6D592" w:rsidR="0000635E" w:rsidRPr="00A86E43" w:rsidRDefault="0000635E" w:rsidP="00A1761D">
      <w:pPr>
        <w:pStyle w:val="Titre2"/>
        <w:spacing w:before="120" w:after="60"/>
        <w:jc w:val="both"/>
        <w:rPr>
          <w:rFonts w:asciiTheme="minorHAnsi" w:hAnsiTheme="minorHAnsi" w:cstheme="minorHAnsi"/>
          <w:sz w:val="22"/>
          <w:szCs w:val="22"/>
        </w:rPr>
      </w:pPr>
      <w:bookmarkStart w:id="71" w:name="_Toc203145231"/>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 xml:space="preserve">de </w:t>
      </w:r>
      <w:r w:rsidR="00697D44">
        <w:rPr>
          <w:rFonts w:asciiTheme="minorHAnsi" w:hAnsiTheme="minorHAnsi" w:cstheme="minorHAnsi"/>
          <w:sz w:val="22"/>
          <w:szCs w:val="22"/>
        </w:rPr>
        <w:t>l’intervenant</w:t>
      </w:r>
      <w:r w:rsidR="00697D44" w:rsidRPr="00A86E43">
        <w:rPr>
          <w:rFonts w:asciiTheme="minorHAnsi" w:hAnsiTheme="minorHAnsi" w:cstheme="minorHAnsi"/>
          <w:sz w:val="22"/>
          <w:szCs w:val="22"/>
        </w:rPr>
        <w:t xml:space="preserve"> </w:t>
      </w:r>
      <w:r w:rsidRPr="00A86E43">
        <w:rPr>
          <w:rFonts w:asciiTheme="minorHAnsi" w:hAnsiTheme="minorHAnsi" w:cstheme="minorHAnsi"/>
          <w:sz w:val="22"/>
          <w:szCs w:val="22"/>
        </w:rPr>
        <w:t>désigné</w:t>
      </w:r>
      <w:bookmarkEnd w:id="71"/>
    </w:p>
    <w:p w14:paraId="3D72B336" w14:textId="18AC795B"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w:t>
      </w:r>
      <w:r w:rsidR="00697D44">
        <w:rPr>
          <w:rFonts w:asciiTheme="minorHAnsi" w:hAnsiTheme="minorHAnsi" w:cstheme="minorHAnsi"/>
          <w:sz w:val="22"/>
          <w:szCs w:val="22"/>
        </w:rPr>
        <w:t>intervenant</w:t>
      </w:r>
      <w:r w:rsidR="00697D44" w:rsidRPr="00A86E43">
        <w:rPr>
          <w:rFonts w:asciiTheme="minorHAnsi" w:hAnsiTheme="minorHAnsi" w:cstheme="minorHAnsi"/>
          <w:sz w:val="22"/>
          <w:szCs w:val="22"/>
        </w:rPr>
        <w:t xml:space="preserve"> </w:t>
      </w:r>
      <w:r w:rsidRPr="00A86E43">
        <w:rPr>
          <w:rFonts w:asciiTheme="minorHAnsi" w:hAnsiTheme="minorHAnsi" w:cstheme="minorHAnsi"/>
          <w:sz w:val="22"/>
          <w:szCs w:val="22"/>
        </w:rPr>
        <w:t xml:space="preserve">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47CEFABA"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w:t>
      </w:r>
      <w:r w:rsidR="00697D44">
        <w:rPr>
          <w:rFonts w:asciiTheme="minorHAnsi" w:hAnsiTheme="minorHAnsi" w:cstheme="minorHAnsi"/>
          <w:sz w:val="22"/>
          <w:szCs w:val="22"/>
        </w:rPr>
        <w:t>intervenant</w:t>
      </w:r>
      <w:r w:rsidR="00697D44" w:rsidRPr="00A86E43">
        <w:rPr>
          <w:rFonts w:asciiTheme="minorHAnsi" w:hAnsiTheme="minorHAnsi" w:cstheme="minorHAnsi"/>
          <w:sz w:val="22"/>
          <w:szCs w:val="22"/>
        </w:rPr>
        <w:t xml:space="preserve"> </w:t>
      </w:r>
      <w:r w:rsidRPr="00A86E43">
        <w:rPr>
          <w:rFonts w:asciiTheme="minorHAnsi" w:hAnsiTheme="minorHAnsi" w:cstheme="minorHAnsi"/>
          <w:sz w:val="22"/>
          <w:szCs w:val="22"/>
        </w:rPr>
        <w:t xml:space="preserve">désigné reste indisponible sur une durée cumulée de </w:t>
      </w:r>
      <w:r w:rsidR="00EA448B">
        <w:rPr>
          <w:rFonts w:asciiTheme="minorHAnsi" w:hAnsiTheme="minorHAnsi" w:cstheme="minorHAnsi"/>
          <w:sz w:val="22"/>
          <w:szCs w:val="22"/>
        </w:rPr>
        <w:t>3</w:t>
      </w:r>
      <w:r w:rsidRPr="00A86E43">
        <w:rPr>
          <w:rFonts w:asciiTheme="minorHAnsi" w:hAnsiTheme="minorHAnsi" w:cstheme="minorHAnsi"/>
          <w:sz w:val="22"/>
          <w:szCs w:val="22"/>
        </w:rPr>
        <w:t xml:space="preserve">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6F63A871"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00697D44">
        <w:rPr>
          <w:rFonts w:asciiTheme="minorHAnsi" w:hAnsiTheme="minorHAnsi" w:cstheme="minorHAnsi"/>
          <w:sz w:val="22"/>
          <w:szCs w:val="22"/>
        </w:rPr>
        <w:t>intervenant</w:t>
      </w:r>
      <w:r w:rsidR="00697D44" w:rsidRPr="00A86E43">
        <w:rPr>
          <w:rFonts w:asciiTheme="minorHAnsi" w:hAnsiTheme="minorHAnsi" w:cstheme="minorHAnsi"/>
          <w:sz w:val="22"/>
          <w:szCs w:val="22"/>
        </w:rPr>
        <w:t xml:space="preserve"> </w:t>
      </w:r>
      <w:r w:rsidRPr="00A86E43">
        <w:rPr>
          <w:rFonts w:asciiTheme="minorHAnsi" w:hAnsiTheme="minorHAnsi" w:cstheme="minorHAnsi"/>
          <w:sz w:val="22"/>
          <w:szCs w:val="22"/>
        </w:rPr>
        <w:t xml:space="preserve">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2" w:name="_Toc203145232"/>
      <w:r w:rsidRPr="00A86E43">
        <w:rPr>
          <w:rFonts w:asciiTheme="minorHAnsi" w:hAnsiTheme="minorHAnsi" w:cstheme="minorHAnsi"/>
          <w:sz w:val="22"/>
          <w:szCs w:val="22"/>
        </w:rPr>
        <w:t>Procédure</w:t>
      </w:r>
      <w:bookmarkEnd w:id="72"/>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C0794D">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3" w:name="_Toc203145233"/>
      <w:r w:rsidR="00386EE8" w:rsidRPr="00E41C9A">
        <w:rPr>
          <w:rFonts w:asciiTheme="minorHAnsi" w:hAnsiTheme="minorHAnsi"/>
          <w:b/>
          <w:caps/>
          <w:sz w:val="24"/>
          <w:u w:val="single"/>
        </w:rPr>
        <w:t>Mesures et responsabilités en matière de sûreté et de sécurité</w:t>
      </w:r>
      <w:bookmarkEnd w:id="73"/>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4"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4"/>
    </w:p>
    <w:p w14:paraId="57512E58" w14:textId="53773F19" w:rsidR="00386EE8" w:rsidRPr="00A86E43" w:rsidRDefault="00386EE8" w:rsidP="00C0794D">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203145234"/>
      <w:r w:rsidRPr="00A86E43">
        <w:rPr>
          <w:rFonts w:asciiTheme="minorHAnsi" w:hAnsiTheme="minorHAnsi"/>
          <w:b/>
          <w:caps/>
          <w:sz w:val="24"/>
          <w:u w:val="single"/>
        </w:rPr>
        <w:t>Éthique</w:t>
      </w:r>
      <w:bookmarkEnd w:id="75"/>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6"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6"/>
    </w:p>
    <w:p w14:paraId="2ACBBB4B" w14:textId="77777777" w:rsidR="007476F1" w:rsidRPr="00A86E43" w:rsidRDefault="006536FA" w:rsidP="00C0794D">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20314523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2"/>
    </w:p>
    <w:p w14:paraId="64DCE497" w14:textId="135BC97F"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C0794D">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C0794D">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C0794D">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C0794D">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Conformément aux dispositions des articles 15 à 21 du RGPD, les personnes dont les données à </w:t>
      </w:r>
      <w:r w:rsidRPr="00A86E43">
        <w:rPr>
          <w:rFonts w:asciiTheme="minorHAnsi" w:eastAsia="Times New Roman" w:hAnsiTheme="minorHAnsi" w:cstheme="minorHAnsi"/>
          <w:sz w:val="22"/>
        </w:rPr>
        <w:lastRenderedPageBreak/>
        <w:t>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40F72000"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3" w:name="_Toc69226591"/>
    </w:p>
    <w:p w14:paraId="6DF03323" w14:textId="77777777" w:rsidR="00822D98" w:rsidRDefault="002C0411" w:rsidP="00C0794D">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4" w:name="_Toc203145236"/>
      <w:bookmarkEnd w:id="1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4"/>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C0794D">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C0794D">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C0794D">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5" w:name="_Toc203145237"/>
      <w:r>
        <w:rPr>
          <w:rFonts w:asciiTheme="minorHAnsi" w:hAnsiTheme="minorHAnsi"/>
          <w:b/>
          <w:caps/>
          <w:sz w:val="24"/>
          <w:u w:val="single"/>
        </w:rPr>
        <w:t>AUDIT</w:t>
      </w:r>
      <w:bookmarkEnd w:id="125"/>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C0794D">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C0794D">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C0794D">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C0794D">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C0794D">
      <w:pPr>
        <w:pStyle w:val="v"/>
        <w:widowControl w:val="0"/>
        <w:numPr>
          <w:ilvl w:val="0"/>
          <w:numId w:val="6"/>
        </w:numPr>
        <w:spacing w:before="600" w:after="240"/>
        <w:ind w:hanging="1211"/>
        <w:outlineLvl w:val="0"/>
        <w:rPr>
          <w:rFonts w:asciiTheme="minorHAnsi" w:hAnsiTheme="minorHAnsi"/>
          <w:b/>
          <w:caps/>
          <w:sz w:val="24"/>
          <w:u w:val="single"/>
        </w:rPr>
      </w:pPr>
      <w:bookmarkStart w:id="126" w:name="_Toc203145238"/>
      <w:r w:rsidRPr="00A86E43">
        <w:rPr>
          <w:rFonts w:asciiTheme="minorHAnsi" w:hAnsiTheme="minorHAnsi"/>
          <w:b/>
          <w:caps/>
          <w:sz w:val="24"/>
          <w:u w:val="single"/>
        </w:rPr>
        <w:t>RÈglement des litiges - DROIT Français APPLICABLE</w:t>
      </w:r>
      <w:bookmarkEnd w:id="126"/>
    </w:p>
    <w:p w14:paraId="776E3948" w14:textId="66E26824" w:rsidR="005C157F" w:rsidRDefault="005C157F" w:rsidP="00C0794D">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C0794D">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C0794D">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C0794D">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203145239"/>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8" w:name="_Toc392669654"/>
      <w:bookmarkStart w:id="129" w:name="_Toc203145240"/>
      <w:r w:rsidRPr="00A86E43">
        <w:rPr>
          <w:rFonts w:asciiTheme="minorHAnsi" w:hAnsiTheme="minorHAnsi"/>
          <w:sz w:val="22"/>
          <w:szCs w:val="22"/>
        </w:rPr>
        <w:t>Déclaration</w:t>
      </w:r>
      <w:bookmarkEnd w:id="128"/>
      <w:bookmarkEnd w:id="129"/>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C0794D">
      <w:pPr>
        <w:pStyle w:val="Paragraphedeliste"/>
        <w:numPr>
          <w:ilvl w:val="0"/>
          <w:numId w:val="20"/>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C0794D">
      <w:pPr>
        <w:pStyle w:val="Paragraphedeliste"/>
        <w:numPr>
          <w:ilvl w:val="0"/>
          <w:numId w:val="20"/>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C0794D">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C0794D">
      <w:pPr>
        <w:pStyle w:val="Paragraphedeliste"/>
        <w:numPr>
          <w:ilvl w:val="0"/>
          <w:numId w:val="20"/>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C0794D">
      <w:pPr>
        <w:pStyle w:val="Paragraphedeliste"/>
        <w:numPr>
          <w:ilvl w:val="0"/>
          <w:numId w:val="20"/>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C0794D">
      <w:pPr>
        <w:pStyle w:val="En-tte"/>
        <w:numPr>
          <w:ilvl w:val="0"/>
          <w:numId w:val="18"/>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w:t>
      </w:r>
      <w:r w:rsidR="00226D8C">
        <w:rPr>
          <w:rFonts w:ascii="Calibri" w:hAnsi="Calibri"/>
          <w:sz w:val="22"/>
        </w:rPr>
        <w:lastRenderedPageBreak/>
        <w:t xml:space="preserve">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C0794D">
      <w:pPr>
        <w:pStyle w:val="En-tte"/>
        <w:numPr>
          <w:ilvl w:val="0"/>
          <w:numId w:val="18"/>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C0794D">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C0794D">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C0794D">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C0794D">
      <w:pPr>
        <w:pStyle w:val="En-tte"/>
        <w:numPr>
          <w:ilvl w:val="0"/>
          <w:numId w:val="19"/>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C0794D">
      <w:pPr>
        <w:pStyle w:val="En-tte"/>
        <w:numPr>
          <w:ilvl w:val="0"/>
          <w:numId w:val="18"/>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3BC24626"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30" w:name="_Toc203145241"/>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0"/>
    </w:p>
    <w:p w14:paraId="0AB34229" w14:textId="77777777" w:rsidR="005D6AB3" w:rsidRPr="00EF3959" w:rsidRDefault="005D6AB3" w:rsidP="005D6AB3">
      <w:pPr>
        <w:tabs>
          <w:tab w:val="left" w:pos="6480"/>
        </w:tabs>
        <w:spacing w:before="120" w:line="240" w:lineRule="auto"/>
        <w:jc w:val="center"/>
        <w:outlineLvl w:val="0"/>
        <w:rPr>
          <w:rFonts w:eastAsia="Times New Roman" w:cstheme="minorHAnsi"/>
          <w:b/>
          <w:bCs/>
        </w:rPr>
      </w:pPr>
      <w:r w:rsidRPr="00EF3959">
        <w:rPr>
          <w:rFonts w:eastAsia="Times New Roman" w:cstheme="minorHAnsi"/>
          <w:b/>
          <w:bCs/>
        </w:rPr>
        <w:t>TERMES DE REFERENCE</w:t>
      </w:r>
    </w:p>
    <w:p w14:paraId="19FDE2B5" w14:textId="77777777" w:rsidR="005D6AB3" w:rsidRPr="00EF3959" w:rsidRDefault="005D6AB3" w:rsidP="005D6AB3">
      <w:pPr>
        <w:spacing w:before="60" w:line="240" w:lineRule="auto"/>
        <w:jc w:val="both"/>
        <w:outlineLvl w:val="0"/>
        <w:rPr>
          <w:rFonts w:eastAsia="Times New Roman" w:cstheme="minorHAnsi"/>
        </w:rPr>
      </w:pPr>
    </w:p>
    <w:p w14:paraId="3BEEFBFE" w14:textId="77777777" w:rsidR="005D6AB3" w:rsidRPr="00EF3959" w:rsidRDefault="005D6AB3" w:rsidP="00C0794D">
      <w:pPr>
        <w:numPr>
          <w:ilvl w:val="0"/>
          <w:numId w:val="22"/>
        </w:numPr>
        <w:shd w:val="clear" w:color="auto" w:fill="E6E6E6"/>
        <w:tabs>
          <w:tab w:val="clear" w:pos="720"/>
          <w:tab w:val="num" w:pos="180"/>
        </w:tabs>
        <w:spacing w:line="240" w:lineRule="auto"/>
        <w:ind w:left="180"/>
        <w:jc w:val="both"/>
        <w:rPr>
          <w:rFonts w:eastAsia="Times New Roman" w:cstheme="minorHAnsi"/>
          <w:b/>
          <w:caps/>
        </w:rPr>
      </w:pPr>
      <w:r w:rsidRPr="00EF3959">
        <w:rPr>
          <w:rFonts w:eastAsia="Times New Roman" w:cstheme="minorHAnsi"/>
          <w:b/>
          <w:caps/>
        </w:rPr>
        <w:t>INFORMATION GENERALe</w:t>
      </w:r>
    </w:p>
    <w:p w14:paraId="5A4608A1" w14:textId="77777777" w:rsidR="005D6AB3" w:rsidRPr="00EF3959" w:rsidRDefault="005D6AB3" w:rsidP="005D6AB3">
      <w:pPr>
        <w:spacing w:before="60" w:line="240" w:lineRule="auto"/>
        <w:jc w:val="both"/>
        <w:outlineLvl w:val="0"/>
        <w:rPr>
          <w:rFonts w:eastAsia="Times New Roman" w:cstheme="minorHAnsi"/>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5D6AB3" w:rsidRPr="00EF3959" w14:paraId="167C7490" w14:textId="77777777" w:rsidTr="002A7C2E">
        <w:trPr>
          <w:trHeight w:val="357"/>
        </w:trPr>
        <w:tc>
          <w:tcPr>
            <w:tcW w:w="2903" w:type="dxa"/>
            <w:tcBorders>
              <w:top w:val="single" w:sz="4" w:space="0" w:color="auto"/>
              <w:bottom w:val="dashSmallGap" w:sz="4" w:space="0" w:color="auto"/>
              <w:right w:val="single" w:sz="2" w:space="0" w:color="000000"/>
            </w:tcBorders>
            <w:shd w:val="clear" w:color="auto" w:fill="E6E6E6"/>
          </w:tcPr>
          <w:p w14:paraId="4BC5DBA9" w14:textId="77777777" w:rsidR="005D6AB3" w:rsidRPr="00EF3959" w:rsidRDefault="005D6AB3" w:rsidP="002A7C2E">
            <w:pPr>
              <w:spacing w:before="60" w:line="240" w:lineRule="auto"/>
              <w:jc w:val="both"/>
              <w:outlineLvl w:val="0"/>
              <w:rPr>
                <w:rFonts w:eastAsia="Times New Roman" w:cstheme="minorHAnsi"/>
              </w:rPr>
            </w:pPr>
            <w:r w:rsidRPr="00EF3959">
              <w:rPr>
                <w:rFonts w:eastAsia="Times New Roman" w:cstheme="minorHAnsi"/>
              </w:rPr>
              <w:t>Intitulé de la mission</w:t>
            </w:r>
          </w:p>
        </w:tc>
        <w:tc>
          <w:tcPr>
            <w:tcW w:w="6169" w:type="dxa"/>
            <w:tcBorders>
              <w:top w:val="single" w:sz="4" w:space="0" w:color="auto"/>
              <w:left w:val="single" w:sz="2" w:space="0" w:color="000000"/>
              <w:bottom w:val="dashSmallGap" w:sz="4" w:space="0" w:color="auto"/>
            </w:tcBorders>
          </w:tcPr>
          <w:p w14:paraId="0088ADB4" w14:textId="77777777" w:rsidR="005D6AB3" w:rsidRPr="002A7C2E" w:rsidRDefault="005D6AB3" w:rsidP="002A7C2E">
            <w:pPr>
              <w:spacing w:line="240" w:lineRule="auto"/>
              <w:jc w:val="both"/>
              <w:rPr>
                <w:rFonts w:asciiTheme="minorHAnsi" w:eastAsia="Times New Roman" w:hAnsiTheme="minorHAnsi" w:cstheme="minorHAnsi"/>
                <w:sz w:val="22"/>
                <w:szCs w:val="22"/>
              </w:rPr>
            </w:pPr>
            <w:r w:rsidRPr="002A7C2E">
              <w:rPr>
                <w:rFonts w:asciiTheme="minorHAnsi" w:hAnsiTheme="minorHAnsi" w:cstheme="minorHAnsi"/>
                <w:sz w:val="22"/>
                <w:szCs w:val="22"/>
              </w:rPr>
              <w:t>Elaboration du contenu d’un MOOC sur la Gestion des Risques et des Catastrophes – Projet IORA Phase 2</w:t>
            </w:r>
          </w:p>
        </w:tc>
      </w:tr>
      <w:tr w:rsidR="005D6AB3" w:rsidRPr="00EF3959" w14:paraId="55082635" w14:textId="77777777" w:rsidTr="002A7C2E">
        <w:trPr>
          <w:trHeight w:val="315"/>
        </w:trPr>
        <w:tc>
          <w:tcPr>
            <w:tcW w:w="2903" w:type="dxa"/>
            <w:tcBorders>
              <w:top w:val="dashSmallGap" w:sz="4" w:space="0" w:color="auto"/>
              <w:bottom w:val="dashSmallGap" w:sz="4" w:space="0" w:color="auto"/>
              <w:right w:val="single" w:sz="2" w:space="0" w:color="000000"/>
            </w:tcBorders>
            <w:shd w:val="clear" w:color="auto" w:fill="E6E6E6"/>
          </w:tcPr>
          <w:p w14:paraId="3F906532" w14:textId="77777777" w:rsidR="005D6AB3" w:rsidRPr="00EF3959" w:rsidRDefault="005D6AB3" w:rsidP="002A7C2E">
            <w:pPr>
              <w:spacing w:before="60" w:line="240" w:lineRule="auto"/>
              <w:jc w:val="both"/>
              <w:outlineLvl w:val="0"/>
              <w:rPr>
                <w:rFonts w:eastAsia="Times New Roman" w:cstheme="minorHAnsi"/>
              </w:rPr>
            </w:pPr>
            <w:r w:rsidRPr="00EF3959">
              <w:rPr>
                <w:rFonts w:eastAsia="Times New Roman" w:cstheme="minorHAnsi"/>
              </w:rPr>
              <w:t>Bénéficiaire (s)</w:t>
            </w:r>
          </w:p>
        </w:tc>
        <w:tc>
          <w:tcPr>
            <w:tcW w:w="6169" w:type="dxa"/>
            <w:tcBorders>
              <w:top w:val="dashSmallGap" w:sz="4" w:space="0" w:color="auto"/>
              <w:left w:val="single" w:sz="2" w:space="0" w:color="000000"/>
              <w:bottom w:val="dashSmallGap" w:sz="4" w:space="0" w:color="auto"/>
            </w:tcBorders>
          </w:tcPr>
          <w:p w14:paraId="21870CF0" w14:textId="77777777" w:rsidR="005D6AB3" w:rsidRPr="002A7C2E" w:rsidRDefault="005D6AB3" w:rsidP="002A7C2E">
            <w:pPr>
              <w:spacing w:before="60" w:line="240" w:lineRule="auto"/>
              <w:jc w:val="both"/>
              <w:outlineLvl w:val="0"/>
              <w:rPr>
                <w:rFonts w:asciiTheme="minorHAnsi" w:eastAsia="Times New Roman" w:hAnsiTheme="minorHAnsi" w:cstheme="minorHAnsi"/>
                <w:sz w:val="22"/>
                <w:szCs w:val="22"/>
              </w:rPr>
            </w:pPr>
            <w:r w:rsidRPr="002A7C2E">
              <w:rPr>
                <w:rFonts w:asciiTheme="minorHAnsi" w:hAnsiTheme="minorHAnsi" w:cstheme="minorHAnsi"/>
                <w:sz w:val="22"/>
                <w:szCs w:val="22"/>
              </w:rPr>
              <w:t>Expertise France – Project IORA – Phase 2</w:t>
            </w:r>
          </w:p>
        </w:tc>
      </w:tr>
      <w:tr w:rsidR="005D6AB3" w:rsidRPr="00EF3959" w14:paraId="27281249" w14:textId="77777777" w:rsidTr="002A7C2E">
        <w:trPr>
          <w:trHeight w:val="330"/>
        </w:trPr>
        <w:tc>
          <w:tcPr>
            <w:tcW w:w="2903" w:type="dxa"/>
            <w:tcBorders>
              <w:top w:val="dashSmallGap" w:sz="4" w:space="0" w:color="auto"/>
              <w:bottom w:val="dashSmallGap" w:sz="4" w:space="0" w:color="auto"/>
              <w:right w:val="single" w:sz="2" w:space="0" w:color="000000"/>
            </w:tcBorders>
            <w:shd w:val="clear" w:color="auto" w:fill="E6E6E6"/>
          </w:tcPr>
          <w:p w14:paraId="34AEA2FC" w14:textId="77777777" w:rsidR="005D6AB3" w:rsidRPr="00EF3959" w:rsidRDefault="005D6AB3" w:rsidP="002A7C2E">
            <w:pPr>
              <w:spacing w:before="60" w:line="240" w:lineRule="auto"/>
              <w:jc w:val="both"/>
              <w:outlineLvl w:val="0"/>
              <w:rPr>
                <w:rFonts w:eastAsia="Times New Roman" w:cstheme="minorHAnsi"/>
              </w:rPr>
            </w:pPr>
            <w:r w:rsidRPr="00EF3959">
              <w:rPr>
                <w:rFonts w:eastAsia="Times New Roman" w:cstheme="minorHAnsi"/>
              </w:rPr>
              <w:t>Pays</w:t>
            </w:r>
          </w:p>
        </w:tc>
        <w:tc>
          <w:tcPr>
            <w:tcW w:w="6169" w:type="dxa"/>
            <w:tcBorders>
              <w:top w:val="dashSmallGap" w:sz="4" w:space="0" w:color="auto"/>
              <w:left w:val="single" w:sz="2" w:space="0" w:color="000000"/>
              <w:bottom w:val="dashSmallGap" w:sz="4" w:space="0" w:color="auto"/>
            </w:tcBorders>
            <w:vAlign w:val="bottom"/>
          </w:tcPr>
          <w:p w14:paraId="2AAF6E52" w14:textId="77777777" w:rsidR="005D6AB3" w:rsidRPr="002A7C2E" w:rsidRDefault="005D6AB3" w:rsidP="002A7C2E">
            <w:pPr>
              <w:spacing w:line="240" w:lineRule="auto"/>
              <w:jc w:val="both"/>
              <w:rPr>
                <w:rFonts w:asciiTheme="minorHAnsi" w:eastAsia="Times New Roman" w:hAnsiTheme="minorHAnsi" w:cstheme="minorHAnsi"/>
                <w:sz w:val="22"/>
                <w:szCs w:val="22"/>
              </w:rPr>
            </w:pPr>
            <w:r w:rsidRPr="002A7C2E">
              <w:rPr>
                <w:rFonts w:asciiTheme="minorHAnsi" w:eastAsia="Times New Roman" w:hAnsiTheme="minorHAnsi" w:cstheme="minorHAnsi"/>
                <w:sz w:val="22"/>
                <w:szCs w:val="22"/>
              </w:rPr>
              <w:t>Maurice</w:t>
            </w:r>
          </w:p>
        </w:tc>
      </w:tr>
      <w:tr w:rsidR="005D6AB3" w:rsidRPr="00EF3959" w14:paraId="5677CFDF" w14:textId="77777777" w:rsidTr="002A7C2E">
        <w:trPr>
          <w:trHeight w:val="330"/>
        </w:trPr>
        <w:tc>
          <w:tcPr>
            <w:tcW w:w="2903" w:type="dxa"/>
            <w:tcBorders>
              <w:top w:val="dashSmallGap" w:sz="4" w:space="0" w:color="auto"/>
              <w:bottom w:val="dashSmallGap" w:sz="4" w:space="0" w:color="auto"/>
              <w:right w:val="single" w:sz="2" w:space="0" w:color="000000"/>
            </w:tcBorders>
            <w:shd w:val="clear" w:color="auto" w:fill="E6E6E6"/>
          </w:tcPr>
          <w:p w14:paraId="475253D5" w14:textId="77777777" w:rsidR="005D6AB3" w:rsidRPr="00EF3959" w:rsidRDefault="005D6AB3" w:rsidP="002A7C2E">
            <w:pPr>
              <w:spacing w:before="60" w:line="240" w:lineRule="auto"/>
              <w:jc w:val="both"/>
              <w:outlineLvl w:val="0"/>
              <w:rPr>
                <w:rFonts w:eastAsia="Times New Roman" w:cstheme="minorHAnsi"/>
              </w:rPr>
            </w:pPr>
            <w:r w:rsidRPr="00EF3959">
              <w:rPr>
                <w:rFonts w:eastAsia="Times New Roman" w:cstheme="minorHAnsi"/>
              </w:rPr>
              <w:t>Durée totale</w:t>
            </w:r>
          </w:p>
        </w:tc>
        <w:tc>
          <w:tcPr>
            <w:tcW w:w="6169" w:type="dxa"/>
            <w:tcBorders>
              <w:top w:val="dashSmallGap" w:sz="4" w:space="0" w:color="auto"/>
              <w:left w:val="single" w:sz="2" w:space="0" w:color="000000"/>
              <w:bottom w:val="dashSmallGap" w:sz="4" w:space="0" w:color="auto"/>
            </w:tcBorders>
          </w:tcPr>
          <w:p w14:paraId="3C670000" w14:textId="1AF138C9" w:rsidR="005D6AB3" w:rsidRPr="002A7C2E" w:rsidRDefault="005D6AB3" w:rsidP="002A7C2E">
            <w:pPr>
              <w:spacing w:before="60" w:line="240" w:lineRule="auto"/>
              <w:jc w:val="both"/>
              <w:outlineLvl w:val="0"/>
              <w:rPr>
                <w:rFonts w:asciiTheme="minorHAnsi" w:eastAsia="Times New Roman" w:hAnsiTheme="minorHAnsi" w:cstheme="minorHAnsi"/>
                <w:sz w:val="22"/>
                <w:szCs w:val="22"/>
              </w:rPr>
            </w:pPr>
            <w:r w:rsidRPr="002A7C2E">
              <w:rPr>
                <w:rFonts w:asciiTheme="minorHAnsi" w:eastAsia="Times New Roman" w:hAnsiTheme="minorHAnsi" w:cstheme="minorHAnsi"/>
                <w:sz w:val="22"/>
                <w:szCs w:val="22"/>
              </w:rPr>
              <w:t>4 mois</w:t>
            </w:r>
            <w:r w:rsidR="00EA448B">
              <w:rPr>
                <w:rFonts w:asciiTheme="minorHAnsi" w:eastAsia="Times New Roman" w:hAnsiTheme="minorHAnsi" w:cstheme="minorHAnsi"/>
                <w:sz w:val="22"/>
                <w:szCs w:val="22"/>
              </w:rPr>
              <w:t xml:space="preserve"> avec une période de reconduction possible de 2 mois, via avenant et reconduction explicite des parties.</w:t>
            </w:r>
          </w:p>
        </w:tc>
      </w:tr>
      <w:tr w:rsidR="005D6AB3" w:rsidRPr="00EF3959" w14:paraId="1243C9D6" w14:textId="77777777" w:rsidTr="002A7C2E">
        <w:trPr>
          <w:trHeight w:val="330"/>
        </w:trPr>
        <w:tc>
          <w:tcPr>
            <w:tcW w:w="2903" w:type="dxa"/>
            <w:tcBorders>
              <w:top w:val="dashSmallGap" w:sz="4" w:space="0" w:color="auto"/>
              <w:bottom w:val="dashSmallGap" w:sz="4" w:space="0" w:color="auto"/>
              <w:right w:val="single" w:sz="2" w:space="0" w:color="000000"/>
            </w:tcBorders>
            <w:shd w:val="clear" w:color="auto" w:fill="E6E6E6"/>
          </w:tcPr>
          <w:p w14:paraId="4D6E8FFA" w14:textId="77777777" w:rsidR="005D6AB3" w:rsidRPr="00EF3959" w:rsidRDefault="005D6AB3" w:rsidP="002A7C2E">
            <w:pPr>
              <w:spacing w:before="60" w:line="240" w:lineRule="auto"/>
              <w:jc w:val="both"/>
              <w:outlineLvl w:val="0"/>
              <w:rPr>
                <w:rFonts w:eastAsia="Times New Roman" w:cstheme="minorHAnsi"/>
              </w:rPr>
            </w:pPr>
            <w:r>
              <w:rPr>
                <w:rFonts w:eastAsia="Times New Roman" w:cstheme="minorHAnsi"/>
              </w:rPr>
              <w:t>Langue de prestation</w:t>
            </w:r>
          </w:p>
        </w:tc>
        <w:tc>
          <w:tcPr>
            <w:tcW w:w="6169" w:type="dxa"/>
            <w:tcBorders>
              <w:top w:val="dashSmallGap" w:sz="4" w:space="0" w:color="auto"/>
              <w:left w:val="single" w:sz="2" w:space="0" w:color="000000"/>
              <w:bottom w:val="dashSmallGap" w:sz="4" w:space="0" w:color="auto"/>
            </w:tcBorders>
          </w:tcPr>
          <w:p w14:paraId="25964E3A" w14:textId="77777777" w:rsidR="005D6AB3" w:rsidRPr="002A7C2E" w:rsidRDefault="005D6AB3" w:rsidP="002A7C2E">
            <w:pPr>
              <w:spacing w:before="60" w:line="240" w:lineRule="auto"/>
              <w:jc w:val="both"/>
              <w:outlineLvl w:val="0"/>
              <w:rPr>
                <w:rFonts w:asciiTheme="minorHAnsi" w:eastAsia="Times New Roman" w:hAnsiTheme="minorHAnsi" w:cstheme="minorHAnsi"/>
                <w:sz w:val="22"/>
                <w:szCs w:val="22"/>
              </w:rPr>
            </w:pPr>
            <w:r w:rsidRPr="002A7C2E">
              <w:rPr>
                <w:rFonts w:asciiTheme="minorHAnsi" w:eastAsia="Times New Roman" w:hAnsiTheme="minorHAnsi" w:cstheme="minorHAnsi"/>
                <w:sz w:val="22"/>
                <w:szCs w:val="22"/>
              </w:rPr>
              <w:t>Anglais</w:t>
            </w:r>
          </w:p>
        </w:tc>
      </w:tr>
    </w:tbl>
    <w:p w14:paraId="4DA2C426" w14:textId="77777777" w:rsidR="005D6AB3" w:rsidRPr="00EF3959" w:rsidRDefault="005D6AB3" w:rsidP="005D6AB3">
      <w:pPr>
        <w:spacing w:before="60" w:line="240" w:lineRule="auto"/>
        <w:jc w:val="both"/>
        <w:outlineLvl w:val="0"/>
        <w:rPr>
          <w:rFonts w:eastAsia="Times New Roman" w:cstheme="minorHAnsi"/>
        </w:rPr>
      </w:pPr>
    </w:p>
    <w:p w14:paraId="784BC27D" w14:textId="77777777" w:rsidR="005D6AB3" w:rsidRPr="00EF3959" w:rsidRDefault="005D6AB3" w:rsidP="00C0794D">
      <w:pPr>
        <w:numPr>
          <w:ilvl w:val="0"/>
          <w:numId w:val="22"/>
        </w:numPr>
        <w:shd w:val="clear" w:color="auto" w:fill="E6E6E6"/>
        <w:tabs>
          <w:tab w:val="clear" w:pos="720"/>
          <w:tab w:val="num" w:pos="180"/>
        </w:tabs>
        <w:spacing w:line="240" w:lineRule="auto"/>
        <w:ind w:left="180"/>
        <w:jc w:val="both"/>
        <w:rPr>
          <w:rFonts w:eastAsia="Times New Roman" w:cstheme="minorHAnsi"/>
          <w:caps/>
        </w:rPr>
      </w:pPr>
      <w:r w:rsidRPr="00EF3959">
        <w:rPr>
          <w:rFonts w:eastAsia="Times New Roman" w:cstheme="minorHAnsi"/>
          <w:b/>
          <w:caps/>
        </w:rPr>
        <w:t>ContextE</w:t>
      </w:r>
    </w:p>
    <w:p w14:paraId="0D7129B4" w14:textId="77777777" w:rsidR="005D6AB3" w:rsidRPr="00EF3959" w:rsidRDefault="005D6AB3" w:rsidP="005D6AB3">
      <w:pPr>
        <w:spacing w:line="240" w:lineRule="auto"/>
        <w:jc w:val="both"/>
        <w:rPr>
          <w:rFonts w:cstheme="minorHAnsi"/>
          <w:lang w:val="en-GB" w:eastAsia="en-GB"/>
        </w:rPr>
      </w:pPr>
    </w:p>
    <w:p w14:paraId="49598E45" w14:textId="77777777" w:rsidR="005D6AB3" w:rsidRPr="002A7C2E" w:rsidRDefault="005D6AB3" w:rsidP="005D6AB3">
      <w:pPr>
        <w:spacing w:line="240" w:lineRule="auto"/>
        <w:jc w:val="both"/>
        <w:rPr>
          <w:rFonts w:asciiTheme="minorHAnsi" w:eastAsia="Times New Roman" w:hAnsiTheme="minorHAnsi" w:cstheme="minorHAnsi"/>
          <w:sz w:val="22"/>
          <w:szCs w:val="22"/>
        </w:rPr>
      </w:pPr>
      <w:r w:rsidRPr="002A7C2E">
        <w:rPr>
          <w:rFonts w:asciiTheme="minorHAnsi" w:eastAsia="Times New Roman" w:hAnsiTheme="minorHAnsi" w:cstheme="minorHAnsi"/>
          <w:sz w:val="22"/>
          <w:szCs w:val="22"/>
        </w:rPr>
        <w:t xml:space="preserve">Le Secrétariat de l'IORA est une organisation régionale intergouvernementale créée en 1997 pour promouvoir le développement et la coopération économique dans la région de l'océan Indien. Depuis vingt-cinq ans, la région travaille au bénéfice de ses 23 États membres et de ses 12 partenaires de dialogue. Par ses actions, elle contribue à faciliter les échanges d'expertise technique pour répondre aux grands défis communs de la région. Depuis 2012, sous l'impulsion de Chaires ambitieuses, l'Association s'est imposée sur la scène internationale dans des secteurs clés, tels que l'économie bleue, la sécurité maritime et le changement climatique. L'IORA a clairement exprimé sa volonté de renforcer ses capacités organisationnelles et sectorielles. </w:t>
      </w:r>
    </w:p>
    <w:p w14:paraId="0BB3C988" w14:textId="77777777" w:rsidR="005D6AB3" w:rsidRPr="002A7C2E" w:rsidRDefault="005D6AB3" w:rsidP="005D6AB3">
      <w:pPr>
        <w:spacing w:line="240" w:lineRule="auto"/>
        <w:jc w:val="both"/>
        <w:rPr>
          <w:rFonts w:asciiTheme="minorHAnsi" w:eastAsia="Times New Roman" w:hAnsiTheme="minorHAnsi" w:cstheme="minorHAnsi"/>
          <w:sz w:val="22"/>
          <w:szCs w:val="22"/>
        </w:rPr>
      </w:pPr>
    </w:p>
    <w:p w14:paraId="0B471F6E" w14:textId="77777777" w:rsidR="005D6AB3" w:rsidRPr="002A7C2E" w:rsidRDefault="005D6AB3" w:rsidP="005D6AB3">
      <w:pPr>
        <w:spacing w:line="240" w:lineRule="auto"/>
        <w:jc w:val="both"/>
        <w:rPr>
          <w:rFonts w:asciiTheme="minorHAnsi" w:eastAsia="Times New Roman" w:hAnsiTheme="minorHAnsi" w:cstheme="minorHAnsi"/>
          <w:sz w:val="22"/>
          <w:szCs w:val="22"/>
        </w:rPr>
      </w:pPr>
      <w:r w:rsidRPr="002A7C2E">
        <w:rPr>
          <w:rFonts w:asciiTheme="minorHAnsi" w:eastAsia="Times New Roman" w:hAnsiTheme="minorHAnsi" w:cstheme="minorHAnsi"/>
          <w:sz w:val="22"/>
          <w:szCs w:val="22"/>
        </w:rPr>
        <w:t xml:space="preserve">C'est dans ce contexte que l'AFD soutient le Secrétariat de l'IORA dans son objectif de renforcement de ses capacités organisationnelles et opérationnelles, avec la mise en œuvre d'un projet « IRORA ». </w:t>
      </w:r>
    </w:p>
    <w:p w14:paraId="428D7B34" w14:textId="77777777" w:rsidR="005D6AB3" w:rsidRPr="002A7C2E" w:rsidRDefault="005D6AB3" w:rsidP="005D6AB3">
      <w:pPr>
        <w:spacing w:line="240" w:lineRule="auto"/>
        <w:jc w:val="both"/>
        <w:rPr>
          <w:rFonts w:asciiTheme="minorHAnsi" w:eastAsia="Times New Roman" w:hAnsiTheme="minorHAnsi" w:cstheme="minorHAnsi"/>
          <w:sz w:val="22"/>
          <w:szCs w:val="22"/>
        </w:rPr>
      </w:pPr>
      <w:r w:rsidRPr="002A7C2E">
        <w:rPr>
          <w:rFonts w:asciiTheme="minorHAnsi" w:eastAsia="Times New Roman" w:hAnsiTheme="minorHAnsi" w:cstheme="minorHAnsi"/>
          <w:sz w:val="22"/>
          <w:szCs w:val="22"/>
        </w:rPr>
        <w:t xml:space="preserve">La deuxième phase de ce projet comporte une composante entière d'appui à la mise en œuvre des recommandations pour le renforcement des capacités opérationnelles et de gestion de projet du Secrétariat des IORA. </w:t>
      </w:r>
    </w:p>
    <w:p w14:paraId="48BC553A" w14:textId="77777777" w:rsidR="005D6AB3" w:rsidRPr="002A7C2E" w:rsidRDefault="005D6AB3" w:rsidP="005D6AB3">
      <w:pPr>
        <w:spacing w:line="240" w:lineRule="auto"/>
        <w:jc w:val="both"/>
        <w:rPr>
          <w:rFonts w:asciiTheme="minorHAnsi" w:eastAsia="Times New Roman" w:hAnsiTheme="minorHAnsi" w:cstheme="minorHAnsi"/>
          <w:sz w:val="22"/>
          <w:szCs w:val="22"/>
        </w:rPr>
      </w:pPr>
    </w:p>
    <w:p w14:paraId="7C1E7C04" w14:textId="77777777" w:rsidR="005D6AB3" w:rsidRPr="002A7C2E" w:rsidRDefault="005D6AB3" w:rsidP="005D6AB3">
      <w:pPr>
        <w:spacing w:line="240" w:lineRule="auto"/>
        <w:jc w:val="both"/>
        <w:rPr>
          <w:rFonts w:asciiTheme="minorHAnsi" w:eastAsia="Times New Roman" w:hAnsiTheme="minorHAnsi" w:cstheme="minorHAnsi"/>
          <w:sz w:val="22"/>
          <w:szCs w:val="22"/>
        </w:rPr>
      </w:pPr>
      <w:r w:rsidRPr="002A7C2E">
        <w:rPr>
          <w:rFonts w:asciiTheme="minorHAnsi" w:eastAsia="Times New Roman" w:hAnsiTheme="minorHAnsi" w:cstheme="minorHAnsi"/>
          <w:sz w:val="22"/>
          <w:szCs w:val="22"/>
        </w:rPr>
        <w:t>En outre, la deuxième phase vise à résoudre les lacunes structurelles identifiées au cours de la phase 1 et les ambitions de l'IORA, tout en soutenant l'action de l'IORA dans les domaines des débris marins et de la réduction des risques de catastrophe.  Pour atteindre les objectifs, un dialogue sera établi avec l'IORA et ses Etats membres pour structurer le renforcement des capacités au niveau régional.</w:t>
      </w:r>
    </w:p>
    <w:p w14:paraId="38889F83" w14:textId="77777777" w:rsidR="005D6AB3" w:rsidRPr="002A7C2E" w:rsidRDefault="005D6AB3" w:rsidP="005D6AB3">
      <w:pPr>
        <w:spacing w:line="240" w:lineRule="auto"/>
        <w:jc w:val="both"/>
        <w:rPr>
          <w:rFonts w:asciiTheme="minorHAnsi" w:eastAsia="Times New Roman" w:hAnsiTheme="minorHAnsi" w:cstheme="minorHAnsi"/>
          <w:sz w:val="22"/>
          <w:szCs w:val="22"/>
        </w:rPr>
      </w:pPr>
    </w:p>
    <w:p w14:paraId="6C5C3A61" w14:textId="77777777" w:rsidR="005D6AB3" w:rsidRPr="002A7C2E" w:rsidRDefault="005D6AB3" w:rsidP="005D6AB3">
      <w:pPr>
        <w:spacing w:line="240" w:lineRule="auto"/>
        <w:jc w:val="both"/>
        <w:rPr>
          <w:rFonts w:asciiTheme="minorHAnsi" w:eastAsia="Times New Roman" w:hAnsiTheme="minorHAnsi" w:cstheme="minorHAnsi"/>
          <w:sz w:val="22"/>
          <w:szCs w:val="22"/>
        </w:rPr>
      </w:pPr>
      <w:r w:rsidRPr="002A7C2E">
        <w:rPr>
          <w:rFonts w:asciiTheme="minorHAnsi" w:eastAsia="Times New Roman" w:hAnsiTheme="minorHAnsi" w:cstheme="minorHAnsi"/>
          <w:sz w:val="22"/>
          <w:szCs w:val="22"/>
        </w:rPr>
        <w:t xml:space="preserve">Le projet vise à renforcer la gouvernance organisationnelle et opérationnelle au sein de l'IORA afin de consolider sa position en tant qu'acteur régional clé en termes de coopération et de développement durable dans la région de l'Océan Indien en se concentrant sur les objectifs suivants. </w:t>
      </w:r>
    </w:p>
    <w:p w14:paraId="29389A9E" w14:textId="77777777" w:rsidR="005D6AB3" w:rsidRPr="002A7C2E" w:rsidRDefault="005D6AB3" w:rsidP="005D6AB3">
      <w:pPr>
        <w:spacing w:line="240" w:lineRule="auto"/>
        <w:jc w:val="both"/>
        <w:rPr>
          <w:rFonts w:asciiTheme="minorHAnsi" w:eastAsia="Times New Roman" w:hAnsiTheme="minorHAnsi" w:cstheme="minorHAnsi"/>
          <w:sz w:val="22"/>
          <w:szCs w:val="22"/>
        </w:rPr>
      </w:pPr>
    </w:p>
    <w:p w14:paraId="7B907124" w14:textId="77777777" w:rsidR="005D6AB3" w:rsidRPr="002A7C2E" w:rsidRDefault="005D6AB3" w:rsidP="005D6AB3">
      <w:pPr>
        <w:spacing w:line="240" w:lineRule="auto"/>
        <w:jc w:val="both"/>
        <w:rPr>
          <w:rFonts w:asciiTheme="minorHAnsi" w:eastAsia="Times New Roman" w:hAnsiTheme="minorHAnsi" w:cstheme="minorHAnsi"/>
          <w:sz w:val="22"/>
          <w:szCs w:val="22"/>
        </w:rPr>
      </w:pPr>
      <w:r w:rsidRPr="002A7C2E">
        <w:rPr>
          <w:rFonts w:asciiTheme="minorHAnsi" w:eastAsia="Times New Roman" w:hAnsiTheme="minorHAnsi" w:cstheme="minorHAnsi"/>
          <w:sz w:val="22"/>
          <w:szCs w:val="22"/>
        </w:rPr>
        <w:t>Les objectifs spécifiques (OS), tels que présentés dans les termes de référence, sont les suivants :</w:t>
      </w:r>
    </w:p>
    <w:p w14:paraId="6F5178CC" w14:textId="77777777" w:rsidR="005D6AB3" w:rsidRPr="002A7C2E" w:rsidRDefault="005D6AB3" w:rsidP="00C0794D">
      <w:pPr>
        <w:pStyle w:val="Paragraphedeliste"/>
        <w:numPr>
          <w:ilvl w:val="0"/>
          <w:numId w:val="23"/>
        </w:numPr>
        <w:spacing w:line="240" w:lineRule="auto"/>
        <w:jc w:val="both"/>
        <w:rPr>
          <w:rFonts w:asciiTheme="minorHAnsi" w:hAnsiTheme="minorHAnsi" w:cstheme="minorHAnsi"/>
          <w:sz w:val="22"/>
          <w:szCs w:val="22"/>
        </w:rPr>
      </w:pPr>
      <w:r w:rsidRPr="002A7C2E">
        <w:rPr>
          <w:rFonts w:asciiTheme="minorHAnsi" w:hAnsiTheme="minorHAnsi" w:cstheme="minorHAnsi"/>
          <w:sz w:val="22"/>
          <w:szCs w:val="22"/>
        </w:rPr>
        <w:t>OS 1 : Le Secrétariat de l'IORA dispose d'un système/logiciel de gouvernance plus durable et plus robuste vis-à-vis de ses États membres (EM) ;</w:t>
      </w:r>
    </w:p>
    <w:p w14:paraId="23941ABB" w14:textId="77777777" w:rsidR="005D6AB3" w:rsidRPr="002A7C2E" w:rsidRDefault="005D6AB3" w:rsidP="00C0794D">
      <w:pPr>
        <w:pStyle w:val="Paragraphedeliste"/>
        <w:numPr>
          <w:ilvl w:val="0"/>
          <w:numId w:val="23"/>
        </w:numPr>
        <w:spacing w:line="240" w:lineRule="auto"/>
        <w:jc w:val="both"/>
        <w:rPr>
          <w:rFonts w:asciiTheme="minorHAnsi" w:hAnsiTheme="minorHAnsi" w:cstheme="minorHAnsi"/>
          <w:sz w:val="22"/>
          <w:szCs w:val="22"/>
        </w:rPr>
      </w:pPr>
      <w:r w:rsidRPr="002A7C2E">
        <w:rPr>
          <w:rFonts w:asciiTheme="minorHAnsi" w:hAnsiTheme="minorHAnsi" w:cstheme="minorHAnsi"/>
          <w:sz w:val="22"/>
          <w:szCs w:val="22"/>
        </w:rPr>
        <w:t>OS 2 : Le plan d'action de l'IORA sur les débris marins est mis en œuvre par les EM ;</w:t>
      </w:r>
    </w:p>
    <w:p w14:paraId="03D22BB7" w14:textId="77777777" w:rsidR="005D6AB3" w:rsidRPr="002A7C2E" w:rsidRDefault="005D6AB3" w:rsidP="00C0794D">
      <w:pPr>
        <w:pStyle w:val="Paragraphedeliste"/>
        <w:numPr>
          <w:ilvl w:val="0"/>
          <w:numId w:val="23"/>
        </w:numPr>
        <w:spacing w:line="240" w:lineRule="auto"/>
        <w:jc w:val="both"/>
        <w:rPr>
          <w:rFonts w:asciiTheme="minorHAnsi" w:hAnsiTheme="minorHAnsi" w:cstheme="minorHAnsi"/>
          <w:sz w:val="22"/>
          <w:szCs w:val="22"/>
        </w:rPr>
      </w:pPr>
      <w:r w:rsidRPr="002A7C2E">
        <w:rPr>
          <w:rFonts w:asciiTheme="minorHAnsi" w:hAnsiTheme="minorHAnsi" w:cstheme="minorHAnsi"/>
          <w:sz w:val="22"/>
          <w:szCs w:val="22"/>
        </w:rPr>
        <w:t>OS 3 : Les EM sont encouragés à créer un mécanisme de coopération concernant la RRC.</w:t>
      </w:r>
    </w:p>
    <w:p w14:paraId="30E3AC4D" w14:textId="77777777" w:rsidR="005D6AB3" w:rsidRPr="002A7C2E" w:rsidRDefault="005D6AB3" w:rsidP="005D6AB3">
      <w:pPr>
        <w:jc w:val="both"/>
        <w:rPr>
          <w:rFonts w:asciiTheme="minorHAnsi" w:hAnsiTheme="minorHAnsi" w:cstheme="minorHAnsi"/>
          <w:sz w:val="22"/>
          <w:szCs w:val="22"/>
        </w:rPr>
      </w:pPr>
    </w:p>
    <w:p w14:paraId="2955CEE1" w14:textId="1C634E85" w:rsidR="005D6AB3" w:rsidRDefault="005D6AB3" w:rsidP="005D6AB3">
      <w:pPr>
        <w:jc w:val="both"/>
        <w:rPr>
          <w:rFonts w:asciiTheme="minorHAnsi" w:hAnsiTheme="minorHAnsi" w:cstheme="minorHAnsi"/>
          <w:sz w:val="22"/>
          <w:szCs w:val="22"/>
        </w:rPr>
      </w:pPr>
      <w:r w:rsidRPr="002A7C2E">
        <w:rPr>
          <w:rFonts w:asciiTheme="minorHAnsi" w:hAnsiTheme="minorHAnsi" w:cstheme="minorHAnsi"/>
          <w:sz w:val="22"/>
          <w:szCs w:val="22"/>
        </w:rPr>
        <w:lastRenderedPageBreak/>
        <w:t>Dans le cadre du projet IORA, Expertise France souhaite développer un module de formation en ligne (MOOC) sur la gestion des risques de catastrophes. Ce MOOC (Massive Open Online Course) a pour objectif de renforcer les capacités des acteurs régionaux en matière de préparation, de réponse et de résilience face aux catastrophes dites naturelles ; à travers un parcours de formation en ligne structuré, interactif et accessible.</w:t>
      </w:r>
    </w:p>
    <w:p w14:paraId="28C80DF9" w14:textId="77777777" w:rsidR="00F66CF7" w:rsidRPr="002A7C2E" w:rsidRDefault="00F66CF7" w:rsidP="005D6AB3">
      <w:pPr>
        <w:jc w:val="both"/>
        <w:rPr>
          <w:rFonts w:asciiTheme="minorHAnsi" w:hAnsiTheme="minorHAnsi" w:cstheme="minorHAnsi"/>
          <w:sz w:val="22"/>
          <w:szCs w:val="22"/>
        </w:rPr>
      </w:pPr>
      <w:bookmarkStart w:id="131" w:name="_GoBack"/>
      <w:bookmarkEnd w:id="131"/>
    </w:p>
    <w:p w14:paraId="5BEE5D76" w14:textId="77777777" w:rsidR="005D6AB3" w:rsidRPr="00EF3959" w:rsidRDefault="005D6AB3" w:rsidP="00C0794D">
      <w:pPr>
        <w:numPr>
          <w:ilvl w:val="0"/>
          <w:numId w:val="22"/>
        </w:numPr>
        <w:shd w:val="clear" w:color="auto" w:fill="E6E6E6"/>
        <w:spacing w:line="240" w:lineRule="auto"/>
        <w:jc w:val="both"/>
        <w:rPr>
          <w:rFonts w:eastAsia="Times New Roman" w:cstheme="minorHAnsi"/>
          <w:b/>
          <w:caps/>
        </w:rPr>
      </w:pPr>
      <w:r w:rsidRPr="00EF3959">
        <w:rPr>
          <w:rFonts w:eastAsia="Times New Roman" w:cstheme="minorHAnsi"/>
          <w:b/>
          <w:caps/>
        </w:rPr>
        <w:t>OBJET DE LA CONSULTATION</w:t>
      </w:r>
    </w:p>
    <w:p w14:paraId="62845BE5" w14:textId="77777777" w:rsidR="005D6AB3" w:rsidRPr="00EF3959" w:rsidRDefault="005D6AB3" w:rsidP="005D6AB3">
      <w:pPr>
        <w:spacing w:line="240" w:lineRule="auto"/>
        <w:ind w:left="540"/>
        <w:jc w:val="both"/>
        <w:rPr>
          <w:rFonts w:eastAsia="Times New Roman" w:cstheme="minorHAnsi"/>
          <w:b/>
        </w:rPr>
      </w:pPr>
    </w:p>
    <w:p w14:paraId="0AC64CD7" w14:textId="77777777" w:rsidR="005D6AB3" w:rsidRDefault="005D6AB3" w:rsidP="00C0794D">
      <w:pPr>
        <w:pStyle w:val="Paragraphedeliste"/>
        <w:numPr>
          <w:ilvl w:val="2"/>
          <w:numId w:val="22"/>
        </w:numPr>
        <w:spacing w:before="100" w:beforeAutospacing="1" w:after="100" w:afterAutospacing="1" w:line="240" w:lineRule="auto"/>
        <w:jc w:val="both"/>
        <w:rPr>
          <w:rFonts w:asciiTheme="minorHAnsi" w:hAnsiTheme="minorHAnsi" w:cstheme="minorHAnsi"/>
          <w:b/>
          <w:caps/>
          <w:kern w:val="2"/>
          <w:sz w:val="22"/>
          <w:szCs w:val="22"/>
        </w:rPr>
      </w:pPr>
      <w:r w:rsidRPr="00EF3959">
        <w:rPr>
          <w:rFonts w:asciiTheme="minorHAnsi" w:hAnsiTheme="minorHAnsi" w:cstheme="minorHAnsi"/>
          <w:b/>
          <w:caps/>
          <w:kern w:val="2"/>
          <w:sz w:val="22"/>
          <w:szCs w:val="22"/>
        </w:rPr>
        <w:t>ObjectiFS</w:t>
      </w:r>
    </w:p>
    <w:p w14:paraId="747E961D" w14:textId="77777777" w:rsidR="005D6AB3" w:rsidRPr="002A7C2E" w:rsidRDefault="005D6AB3" w:rsidP="005D6AB3">
      <w:pPr>
        <w:spacing w:before="100" w:beforeAutospacing="1" w:after="100" w:afterAutospacing="1"/>
        <w:jc w:val="both"/>
        <w:rPr>
          <w:rFonts w:asciiTheme="minorHAnsi" w:eastAsia="Times New Roman" w:hAnsiTheme="minorHAnsi" w:cstheme="minorHAnsi"/>
          <w:sz w:val="22"/>
          <w:szCs w:val="22"/>
        </w:rPr>
      </w:pPr>
      <w:r w:rsidRPr="002A7C2E">
        <w:rPr>
          <w:rFonts w:asciiTheme="minorHAnsi" w:eastAsia="Times New Roman" w:hAnsiTheme="minorHAnsi" w:cstheme="minorHAnsi"/>
          <w:sz w:val="22"/>
          <w:szCs w:val="22"/>
        </w:rPr>
        <w:t xml:space="preserve">Cette consultation vise à recruter un·e prestataire pour concevoir, produire et intégrer un module complet de formation en ligne (MOOC) sur la gestion des risques de catastrophes à partir d’un storyboard fourni. </w:t>
      </w:r>
    </w:p>
    <w:p w14:paraId="3751D7B6" w14:textId="77777777" w:rsidR="005D6AB3" w:rsidRPr="002A7C2E" w:rsidRDefault="005D6AB3" w:rsidP="005D6AB3">
      <w:pPr>
        <w:spacing w:before="100" w:beforeAutospacing="1" w:after="100" w:afterAutospacing="1"/>
        <w:jc w:val="both"/>
        <w:rPr>
          <w:rFonts w:asciiTheme="minorHAnsi" w:eastAsia="Times New Roman" w:hAnsiTheme="minorHAnsi" w:cstheme="minorHAnsi"/>
          <w:sz w:val="22"/>
          <w:szCs w:val="22"/>
        </w:rPr>
      </w:pPr>
      <w:r w:rsidRPr="002A7C2E">
        <w:rPr>
          <w:rFonts w:asciiTheme="minorHAnsi" w:eastAsia="Times New Roman" w:hAnsiTheme="minorHAnsi" w:cstheme="minorHAnsi"/>
          <w:sz w:val="22"/>
          <w:szCs w:val="22"/>
        </w:rPr>
        <w:t>Le MOOC s’inscrira dans la stratégie de renforcement des capacités du Secrétariat de l’IORA et devra refléter les standards pédagogiques internationaux, tout en étant conforme aux exigences de visibilité de l’AFD.</w:t>
      </w:r>
    </w:p>
    <w:p w14:paraId="59CD40A6" w14:textId="77777777" w:rsidR="005D6AB3" w:rsidRPr="00EF3959" w:rsidRDefault="005D6AB3" w:rsidP="00C0794D">
      <w:pPr>
        <w:pStyle w:val="Paragraphedeliste"/>
        <w:numPr>
          <w:ilvl w:val="2"/>
          <w:numId w:val="22"/>
        </w:numPr>
        <w:spacing w:before="100" w:beforeAutospacing="1" w:after="100" w:afterAutospacing="1" w:line="240" w:lineRule="auto"/>
        <w:jc w:val="both"/>
        <w:rPr>
          <w:rFonts w:asciiTheme="minorHAnsi" w:hAnsiTheme="minorHAnsi" w:cstheme="minorHAnsi"/>
          <w:b/>
          <w:caps/>
          <w:kern w:val="2"/>
          <w:sz w:val="22"/>
          <w:szCs w:val="22"/>
        </w:rPr>
      </w:pPr>
      <w:r w:rsidRPr="00EF3959">
        <w:rPr>
          <w:rFonts w:asciiTheme="minorHAnsi" w:hAnsiTheme="minorHAnsi" w:cstheme="minorHAnsi"/>
          <w:b/>
          <w:caps/>
          <w:kern w:val="2"/>
          <w:sz w:val="22"/>
          <w:szCs w:val="22"/>
        </w:rPr>
        <w:t>RESULTATS ATTENDUS</w:t>
      </w:r>
    </w:p>
    <w:p w14:paraId="323610D9" w14:textId="77777777" w:rsidR="005D6AB3" w:rsidRDefault="005D6AB3" w:rsidP="005D6AB3">
      <w:pPr>
        <w:spacing w:before="100" w:beforeAutospacing="1" w:after="100" w:afterAutospacing="1" w:line="240" w:lineRule="auto"/>
        <w:jc w:val="both"/>
        <w:rPr>
          <w:rFonts w:eastAsia="Times New Roman" w:cstheme="minorHAnsi"/>
        </w:rPr>
      </w:pPr>
      <w:r>
        <w:rPr>
          <w:rFonts w:eastAsia="Times New Roman" w:cstheme="minorHAnsi"/>
        </w:rPr>
        <w:t>Au terme de la mission, le prestataire aura fourni</w:t>
      </w:r>
      <w:r w:rsidRPr="00EF3959">
        <w:rPr>
          <w:rFonts w:eastAsia="Times New Roman" w:cstheme="minorHAnsi"/>
        </w:rPr>
        <w:t xml:space="preserve"> :</w:t>
      </w:r>
    </w:p>
    <w:p w14:paraId="5F3127ED" w14:textId="77777777" w:rsidR="005D6AB3" w:rsidRPr="00A04FFB" w:rsidRDefault="005D6AB3" w:rsidP="00C0794D">
      <w:pPr>
        <w:pStyle w:val="Paragraphedeliste"/>
        <w:numPr>
          <w:ilvl w:val="0"/>
          <w:numId w:val="23"/>
        </w:numPr>
        <w:spacing w:before="100" w:beforeAutospacing="1" w:after="100" w:afterAutospacing="1" w:line="240" w:lineRule="auto"/>
        <w:rPr>
          <w:rFonts w:asciiTheme="minorHAnsi" w:hAnsiTheme="minorHAnsi" w:cstheme="minorHAnsi"/>
          <w:sz w:val="22"/>
          <w:szCs w:val="22"/>
        </w:rPr>
      </w:pPr>
      <w:r w:rsidRPr="00A04FFB">
        <w:rPr>
          <w:rFonts w:asciiTheme="minorHAnsi" w:hAnsiTheme="minorHAnsi" w:cstheme="minorHAnsi"/>
          <w:sz w:val="22"/>
          <w:szCs w:val="22"/>
        </w:rPr>
        <w:t>Un MOOC structuré, interactif, accessible, et intégralement intégré à la plateforme e-learning de l’IORA.</w:t>
      </w:r>
    </w:p>
    <w:p w14:paraId="7BD599CB" w14:textId="77777777" w:rsidR="005D6AB3" w:rsidRPr="00A04FFB" w:rsidRDefault="005D6AB3" w:rsidP="00C0794D">
      <w:pPr>
        <w:pStyle w:val="Paragraphedeliste"/>
        <w:numPr>
          <w:ilvl w:val="0"/>
          <w:numId w:val="23"/>
        </w:numPr>
        <w:spacing w:before="100" w:beforeAutospacing="1" w:after="100" w:afterAutospacing="1" w:line="240" w:lineRule="auto"/>
        <w:rPr>
          <w:rFonts w:asciiTheme="minorHAnsi" w:hAnsiTheme="minorHAnsi" w:cstheme="minorHAnsi"/>
          <w:sz w:val="22"/>
          <w:szCs w:val="22"/>
        </w:rPr>
      </w:pPr>
      <w:r w:rsidRPr="00A04FFB">
        <w:rPr>
          <w:rFonts w:asciiTheme="minorHAnsi" w:hAnsiTheme="minorHAnsi" w:cstheme="minorHAnsi"/>
          <w:sz w:val="22"/>
          <w:szCs w:val="22"/>
        </w:rPr>
        <w:t>Un parcours pédagogique validé, basé sur le storyboard fourni par une experte sectorielle.</w:t>
      </w:r>
    </w:p>
    <w:p w14:paraId="4C79F3C3" w14:textId="77777777" w:rsidR="005D6AB3" w:rsidRPr="00A04FFB" w:rsidRDefault="005D6AB3" w:rsidP="00C0794D">
      <w:pPr>
        <w:pStyle w:val="Paragraphedeliste"/>
        <w:numPr>
          <w:ilvl w:val="0"/>
          <w:numId w:val="23"/>
        </w:numPr>
        <w:spacing w:before="100" w:beforeAutospacing="1" w:after="100" w:afterAutospacing="1" w:line="240" w:lineRule="auto"/>
        <w:rPr>
          <w:rFonts w:asciiTheme="minorHAnsi" w:hAnsiTheme="minorHAnsi" w:cstheme="minorHAnsi"/>
          <w:sz w:val="22"/>
          <w:szCs w:val="22"/>
        </w:rPr>
      </w:pPr>
      <w:r w:rsidRPr="00A04FFB">
        <w:rPr>
          <w:rFonts w:asciiTheme="minorHAnsi" w:hAnsiTheme="minorHAnsi" w:cstheme="minorHAnsi"/>
          <w:sz w:val="22"/>
          <w:szCs w:val="22"/>
        </w:rPr>
        <w:t>Des contenus multimédias variés (capsules vidéo, quiz, exercices, ressources téléchargeables, animations...).</w:t>
      </w:r>
    </w:p>
    <w:p w14:paraId="7D8952C8" w14:textId="77777777" w:rsidR="005D6AB3" w:rsidRPr="00A04FFB" w:rsidRDefault="005D6AB3" w:rsidP="00C0794D">
      <w:pPr>
        <w:pStyle w:val="Paragraphedeliste"/>
        <w:numPr>
          <w:ilvl w:val="0"/>
          <w:numId w:val="23"/>
        </w:numPr>
        <w:spacing w:before="100" w:beforeAutospacing="1" w:after="100" w:afterAutospacing="1" w:line="240" w:lineRule="auto"/>
        <w:rPr>
          <w:rFonts w:asciiTheme="minorHAnsi" w:hAnsiTheme="minorHAnsi" w:cstheme="minorHAnsi"/>
          <w:sz w:val="22"/>
          <w:szCs w:val="22"/>
        </w:rPr>
      </w:pPr>
      <w:r w:rsidRPr="00A04FFB">
        <w:rPr>
          <w:rFonts w:asciiTheme="minorHAnsi" w:hAnsiTheme="minorHAnsi" w:cstheme="minorHAnsi"/>
          <w:sz w:val="22"/>
          <w:szCs w:val="22"/>
        </w:rPr>
        <w:t>Des tests techniques garantissant la compatibilité et la bonne navigation sur la plateforme.</w:t>
      </w:r>
    </w:p>
    <w:p w14:paraId="1839C5C9" w14:textId="77777777" w:rsidR="005D6AB3" w:rsidRPr="00A04FFB" w:rsidRDefault="005D6AB3" w:rsidP="00C0794D">
      <w:pPr>
        <w:pStyle w:val="Paragraphedeliste"/>
        <w:numPr>
          <w:ilvl w:val="0"/>
          <w:numId w:val="23"/>
        </w:numPr>
        <w:spacing w:before="100" w:beforeAutospacing="1" w:after="100" w:afterAutospacing="1" w:line="240" w:lineRule="auto"/>
        <w:rPr>
          <w:rFonts w:asciiTheme="minorHAnsi" w:hAnsiTheme="minorHAnsi" w:cstheme="minorHAnsi"/>
          <w:sz w:val="22"/>
          <w:szCs w:val="22"/>
        </w:rPr>
      </w:pPr>
      <w:r w:rsidRPr="00A04FFB">
        <w:rPr>
          <w:rFonts w:asciiTheme="minorHAnsi" w:hAnsiTheme="minorHAnsi" w:cstheme="minorHAnsi"/>
          <w:sz w:val="22"/>
          <w:szCs w:val="22"/>
        </w:rPr>
        <w:t>Une assistance technique efficace durant le déploiement.</w:t>
      </w:r>
    </w:p>
    <w:p w14:paraId="7B655EB2" w14:textId="56EC8A0D" w:rsidR="005D6AB3" w:rsidRDefault="005D6AB3" w:rsidP="00C0794D">
      <w:pPr>
        <w:pStyle w:val="Paragraphedeliste"/>
        <w:numPr>
          <w:ilvl w:val="0"/>
          <w:numId w:val="23"/>
        </w:numPr>
        <w:spacing w:before="100" w:beforeAutospacing="1" w:after="100" w:afterAutospacing="1" w:line="240" w:lineRule="auto"/>
        <w:rPr>
          <w:rFonts w:asciiTheme="minorHAnsi" w:hAnsiTheme="minorHAnsi" w:cstheme="minorHAnsi"/>
          <w:sz w:val="22"/>
          <w:szCs w:val="22"/>
        </w:rPr>
      </w:pPr>
      <w:r w:rsidRPr="00A04FFB">
        <w:rPr>
          <w:rFonts w:asciiTheme="minorHAnsi" w:hAnsiTheme="minorHAnsi" w:cstheme="minorHAnsi"/>
          <w:sz w:val="22"/>
          <w:szCs w:val="22"/>
        </w:rPr>
        <w:t>Des indicateurs simples de suivi (ex. : nombre d’utilisateurs, taux de complétion, retours qualitatifs).</w:t>
      </w:r>
    </w:p>
    <w:p w14:paraId="4B78F9A7" w14:textId="77777777" w:rsidR="005D6AB3" w:rsidRPr="00A04FFB" w:rsidRDefault="005D6AB3" w:rsidP="005D6AB3">
      <w:pPr>
        <w:pStyle w:val="Paragraphedeliste"/>
        <w:spacing w:before="100" w:beforeAutospacing="1" w:after="100" w:afterAutospacing="1" w:line="240" w:lineRule="auto"/>
        <w:rPr>
          <w:rFonts w:asciiTheme="minorHAnsi" w:hAnsiTheme="minorHAnsi" w:cstheme="minorHAnsi"/>
          <w:sz w:val="22"/>
          <w:szCs w:val="22"/>
        </w:rPr>
      </w:pPr>
    </w:p>
    <w:p w14:paraId="7AEED915" w14:textId="77777777" w:rsidR="005D6AB3" w:rsidRPr="00EF3959" w:rsidRDefault="005D6AB3" w:rsidP="00C0794D">
      <w:pPr>
        <w:pStyle w:val="Paragraphedeliste"/>
        <w:numPr>
          <w:ilvl w:val="2"/>
          <w:numId w:val="22"/>
        </w:numPr>
        <w:spacing w:line="240" w:lineRule="auto"/>
        <w:jc w:val="both"/>
        <w:rPr>
          <w:rFonts w:asciiTheme="minorHAnsi" w:hAnsiTheme="minorHAnsi" w:cstheme="minorHAnsi"/>
          <w:b/>
          <w:sz w:val="22"/>
        </w:rPr>
      </w:pPr>
      <w:r w:rsidRPr="00EF3959">
        <w:rPr>
          <w:rFonts w:asciiTheme="minorHAnsi" w:hAnsiTheme="minorHAnsi" w:cstheme="minorHAnsi"/>
          <w:b/>
          <w:sz w:val="22"/>
        </w:rPr>
        <w:t>DESCRIPTION DES TACHES</w:t>
      </w:r>
    </w:p>
    <w:p w14:paraId="380AF5BD" w14:textId="77777777" w:rsidR="005D6AB3" w:rsidRDefault="005D6AB3" w:rsidP="005D6AB3">
      <w:pPr>
        <w:spacing w:line="240" w:lineRule="auto"/>
        <w:jc w:val="both"/>
        <w:rPr>
          <w:rFonts w:cstheme="minorHAnsi"/>
        </w:rPr>
      </w:pPr>
    </w:p>
    <w:p w14:paraId="178217EC" w14:textId="77777777" w:rsidR="005D6AB3" w:rsidRPr="00DB19AF" w:rsidRDefault="005D6AB3" w:rsidP="005D6AB3">
      <w:pPr>
        <w:jc w:val="both"/>
        <w:rPr>
          <w:rFonts w:cstheme="minorHAnsi"/>
        </w:rPr>
      </w:pPr>
      <w:r w:rsidRPr="00DB19AF">
        <w:rPr>
          <w:rFonts w:cstheme="minorHAnsi"/>
        </w:rPr>
        <w:t>La prestation comprendra notamment les étapes suivantes :</w:t>
      </w:r>
    </w:p>
    <w:p w14:paraId="74DC7E6A" w14:textId="77777777" w:rsidR="005D6AB3" w:rsidRPr="00DB19AF" w:rsidRDefault="005D6AB3" w:rsidP="00C0794D">
      <w:pPr>
        <w:pStyle w:val="Paragraphedeliste"/>
        <w:numPr>
          <w:ilvl w:val="0"/>
          <w:numId w:val="26"/>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Analyse approfondie du storyboard fourni </w:t>
      </w:r>
    </w:p>
    <w:p w14:paraId="49EAA5DD" w14:textId="77777777" w:rsidR="005D6AB3" w:rsidRPr="00DB19AF" w:rsidRDefault="005D6AB3" w:rsidP="00C0794D">
      <w:pPr>
        <w:pStyle w:val="Paragraphedeliste"/>
        <w:numPr>
          <w:ilvl w:val="0"/>
          <w:numId w:val="27"/>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Vérification de la cohérence et de la clarté des contenus.</w:t>
      </w:r>
    </w:p>
    <w:p w14:paraId="49E9E4C7" w14:textId="77777777" w:rsidR="005D6AB3" w:rsidRPr="00DB19AF" w:rsidRDefault="005D6AB3" w:rsidP="00C0794D">
      <w:pPr>
        <w:pStyle w:val="Paragraphedeliste"/>
        <w:numPr>
          <w:ilvl w:val="0"/>
          <w:numId w:val="27"/>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Identification d’éventuels besoins pédagogiques ou techniques complémentaires.</w:t>
      </w:r>
    </w:p>
    <w:p w14:paraId="2CFA89CD" w14:textId="77777777" w:rsidR="005D6AB3" w:rsidRPr="00DB19AF" w:rsidRDefault="005D6AB3" w:rsidP="00C0794D">
      <w:pPr>
        <w:pStyle w:val="Paragraphedeliste"/>
        <w:numPr>
          <w:ilvl w:val="0"/>
          <w:numId w:val="27"/>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Formulation de propositions d’ajustements si nécessaire (séquencement, formats, etc.).</w:t>
      </w:r>
    </w:p>
    <w:p w14:paraId="22853958" w14:textId="77777777" w:rsidR="005D6AB3" w:rsidRPr="00DB19AF" w:rsidRDefault="005D6AB3" w:rsidP="00C0794D">
      <w:pPr>
        <w:pStyle w:val="Paragraphedeliste"/>
        <w:numPr>
          <w:ilvl w:val="0"/>
          <w:numId w:val="27"/>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Organisation de réunions de travail avec l’experte sectorielle à l’origine du storyboard.</w:t>
      </w:r>
    </w:p>
    <w:p w14:paraId="6BF59D76" w14:textId="77777777" w:rsidR="005D6AB3" w:rsidRPr="00DB19AF" w:rsidRDefault="005D6AB3" w:rsidP="00C0794D">
      <w:pPr>
        <w:pStyle w:val="Paragraphedeliste"/>
        <w:numPr>
          <w:ilvl w:val="0"/>
          <w:numId w:val="26"/>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Conception pédagogique multimédia </w:t>
      </w:r>
    </w:p>
    <w:p w14:paraId="48A6B66C" w14:textId="77777777" w:rsidR="005D6AB3" w:rsidRPr="00DB19AF" w:rsidRDefault="005D6AB3" w:rsidP="00C0794D">
      <w:pPr>
        <w:pStyle w:val="Paragraphedeliste"/>
        <w:numPr>
          <w:ilvl w:val="0"/>
          <w:numId w:val="28"/>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Déclinaison du storyboard en modules de formation adaptés à un format MOOC.</w:t>
      </w:r>
    </w:p>
    <w:p w14:paraId="3EB11F22" w14:textId="77777777" w:rsidR="005D6AB3" w:rsidRPr="00DB19AF" w:rsidRDefault="005D6AB3" w:rsidP="00C0794D">
      <w:pPr>
        <w:pStyle w:val="Paragraphedeliste"/>
        <w:numPr>
          <w:ilvl w:val="0"/>
          <w:numId w:val="28"/>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Intégration de formats variés : vidéos (courtes capsules), quiz, exercices interactifs, ressources téléchargeables, etc.</w:t>
      </w:r>
    </w:p>
    <w:p w14:paraId="2C042349" w14:textId="77777777" w:rsidR="005D6AB3" w:rsidRPr="00DB19AF" w:rsidRDefault="005D6AB3" w:rsidP="00C0794D">
      <w:pPr>
        <w:pStyle w:val="Paragraphedeliste"/>
        <w:numPr>
          <w:ilvl w:val="0"/>
          <w:numId w:val="28"/>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Structuration d’un parcours pédagogique progressif, engageant et accessible.</w:t>
      </w:r>
    </w:p>
    <w:p w14:paraId="35CA6962" w14:textId="77777777" w:rsidR="005D6AB3" w:rsidRPr="00DB19AF" w:rsidRDefault="005D6AB3" w:rsidP="00C0794D">
      <w:pPr>
        <w:pStyle w:val="Paragraphedeliste"/>
        <w:numPr>
          <w:ilvl w:val="0"/>
          <w:numId w:val="26"/>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Rédaction des contenus audiovisuels </w:t>
      </w:r>
    </w:p>
    <w:p w14:paraId="3139A17B" w14:textId="77777777" w:rsidR="005D6AB3" w:rsidRPr="00DB19AF" w:rsidRDefault="005D6AB3" w:rsidP="00C0794D">
      <w:pPr>
        <w:pStyle w:val="Paragraphedeliste"/>
        <w:numPr>
          <w:ilvl w:val="0"/>
          <w:numId w:val="29"/>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Intégration de voix-off, textes d’introduction, scripts vidéo, titres et transitions, en lien avec l’experte sectorielle.</w:t>
      </w:r>
    </w:p>
    <w:p w14:paraId="0AF4AD19" w14:textId="77777777" w:rsidR="005D6AB3" w:rsidRPr="00DB19AF" w:rsidRDefault="005D6AB3" w:rsidP="00C0794D">
      <w:pPr>
        <w:pStyle w:val="Paragraphedeliste"/>
        <w:numPr>
          <w:ilvl w:val="0"/>
          <w:numId w:val="29"/>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Harmonisation du ton, du niveau de langage et du style pédagogique.</w:t>
      </w:r>
    </w:p>
    <w:p w14:paraId="67A16182" w14:textId="77777777" w:rsidR="005D6AB3" w:rsidRPr="00DB19AF" w:rsidRDefault="005D6AB3" w:rsidP="00C0794D">
      <w:pPr>
        <w:pStyle w:val="Paragraphedeliste"/>
        <w:numPr>
          <w:ilvl w:val="0"/>
          <w:numId w:val="26"/>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Création des supports visuels et interactifs </w:t>
      </w:r>
    </w:p>
    <w:p w14:paraId="3526B8BB" w14:textId="77777777" w:rsidR="005D6AB3" w:rsidRPr="00DB19AF" w:rsidRDefault="005D6AB3" w:rsidP="00C0794D">
      <w:pPr>
        <w:pStyle w:val="Paragraphedeliste"/>
        <w:numPr>
          <w:ilvl w:val="0"/>
          <w:numId w:val="30"/>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lastRenderedPageBreak/>
        <w:t>Réalisation d’illustrations, d’animations, de graphiques, d’infographies et de tous les éléments visuels nécessaires à la mise en forme du MOOC.</w:t>
      </w:r>
    </w:p>
    <w:p w14:paraId="2989A51E" w14:textId="77777777" w:rsidR="005D6AB3" w:rsidRPr="00DB19AF" w:rsidRDefault="005D6AB3" w:rsidP="00C0794D">
      <w:pPr>
        <w:pStyle w:val="Paragraphedeliste"/>
        <w:numPr>
          <w:ilvl w:val="0"/>
          <w:numId w:val="30"/>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Intégration éventuelle de témoignages, interviews, ou mises en situation.</w:t>
      </w:r>
    </w:p>
    <w:p w14:paraId="209038CE" w14:textId="77777777" w:rsidR="005D6AB3" w:rsidRPr="00DB19AF" w:rsidRDefault="005D6AB3" w:rsidP="00C0794D">
      <w:pPr>
        <w:pStyle w:val="Paragraphedeliste"/>
        <w:numPr>
          <w:ilvl w:val="0"/>
          <w:numId w:val="26"/>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Production audiovisuelle </w:t>
      </w:r>
    </w:p>
    <w:p w14:paraId="57E0068F" w14:textId="77777777" w:rsidR="005D6AB3" w:rsidRPr="00DB19AF" w:rsidRDefault="005D6AB3" w:rsidP="00C0794D">
      <w:pPr>
        <w:pStyle w:val="Paragraphedeliste"/>
        <w:numPr>
          <w:ilvl w:val="0"/>
          <w:numId w:val="31"/>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Tournage vidéo (si pertinent), enregistrement des voix-off, montage et post-production.</w:t>
      </w:r>
    </w:p>
    <w:p w14:paraId="48687FFA" w14:textId="77777777" w:rsidR="005D6AB3" w:rsidRPr="00DB19AF" w:rsidRDefault="005D6AB3" w:rsidP="00C0794D">
      <w:pPr>
        <w:pStyle w:val="Paragraphedeliste"/>
        <w:numPr>
          <w:ilvl w:val="0"/>
          <w:numId w:val="31"/>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Livraison de vidéos finalisées, prêtes à être intégrées sur la plateforme.</w:t>
      </w:r>
    </w:p>
    <w:p w14:paraId="6C028677" w14:textId="77777777" w:rsidR="005D6AB3" w:rsidRPr="00DB19AF" w:rsidRDefault="005D6AB3" w:rsidP="00C0794D">
      <w:pPr>
        <w:pStyle w:val="Paragraphedeliste"/>
        <w:numPr>
          <w:ilvl w:val="0"/>
          <w:numId w:val="26"/>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Intégration sur une plateforme e-learning </w:t>
      </w:r>
    </w:p>
    <w:p w14:paraId="37ED6B9B" w14:textId="77777777" w:rsidR="005D6AB3" w:rsidRPr="00DB19AF" w:rsidRDefault="005D6AB3" w:rsidP="00C0794D">
      <w:pPr>
        <w:pStyle w:val="Paragraphedeliste"/>
        <w:numPr>
          <w:ilvl w:val="0"/>
          <w:numId w:val="32"/>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Intégration complète des contenus produits sur la plateforme de l’IORA.</w:t>
      </w:r>
    </w:p>
    <w:p w14:paraId="2A45F433" w14:textId="77777777" w:rsidR="005D6AB3" w:rsidRPr="00DB19AF" w:rsidRDefault="005D6AB3" w:rsidP="00C0794D">
      <w:pPr>
        <w:pStyle w:val="Paragraphedeliste"/>
        <w:numPr>
          <w:ilvl w:val="0"/>
          <w:numId w:val="32"/>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Réalisation de tests techniques (affichage, navigation, compatibilité navigateurs et supports).</w:t>
      </w:r>
    </w:p>
    <w:p w14:paraId="58B608AA" w14:textId="77777777" w:rsidR="005D6AB3" w:rsidRPr="00DB19AF" w:rsidRDefault="005D6AB3" w:rsidP="00C0794D">
      <w:pPr>
        <w:pStyle w:val="Paragraphedeliste"/>
        <w:numPr>
          <w:ilvl w:val="0"/>
          <w:numId w:val="26"/>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Assistance technique au déploiement </w:t>
      </w:r>
    </w:p>
    <w:p w14:paraId="19205052" w14:textId="0F3E1DFF" w:rsidR="005D6AB3" w:rsidRDefault="005D6AB3" w:rsidP="00C0794D">
      <w:pPr>
        <w:pStyle w:val="Paragraphedeliste"/>
        <w:numPr>
          <w:ilvl w:val="0"/>
          <w:numId w:val="33"/>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Accompagnement lors de la mise en ligne initiale : correction des éventuels dysfonctionnements, amélioration de l’expérience utilisateur, support technique de premier niveau</w:t>
      </w:r>
      <w:r w:rsidR="00F66CF7">
        <w:rPr>
          <w:rFonts w:asciiTheme="minorHAnsi" w:hAnsiTheme="minorHAnsi" w:cstheme="minorHAnsi"/>
          <w:sz w:val="22"/>
          <w:szCs w:val="22"/>
        </w:rPr>
        <w:t xml:space="preserve"> et un service après-vente de 2 ans</w:t>
      </w:r>
      <w:r w:rsidRPr="00DB19AF">
        <w:rPr>
          <w:rFonts w:asciiTheme="minorHAnsi" w:hAnsiTheme="minorHAnsi" w:cstheme="minorHAnsi"/>
          <w:sz w:val="22"/>
          <w:szCs w:val="22"/>
        </w:rPr>
        <w:t>.</w:t>
      </w:r>
    </w:p>
    <w:p w14:paraId="18342DEB" w14:textId="77777777" w:rsidR="005D6AB3" w:rsidRPr="005D6AB3" w:rsidRDefault="005D6AB3" w:rsidP="005D6AB3">
      <w:pPr>
        <w:pStyle w:val="Paragraphedeliste"/>
        <w:spacing w:after="160" w:line="259" w:lineRule="auto"/>
        <w:ind w:left="1068"/>
        <w:jc w:val="both"/>
        <w:rPr>
          <w:rFonts w:asciiTheme="minorHAnsi" w:hAnsiTheme="minorHAnsi" w:cstheme="minorHAnsi"/>
          <w:sz w:val="22"/>
          <w:szCs w:val="22"/>
        </w:rPr>
      </w:pPr>
    </w:p>
    <w:p w14:paraId="2DFF0E2F" w14:textId="77777777" w:rsidR="005D6AB3" w:rsidRPr="00EF3959" w:rsidRDefault="005D6AB3" w:rsidP="00C0794D">
      <w:pPr>
        <w:pStyle w:val="Paragraphedeliste"/>
        <w:numPr>
          <w:ilvl w:val="2"/>
          <w:numId w:val="22"/>
        </w:numPr>
        <w:spacing w:before="100" w:beforeAutospacing="1" w:after="100" w:afterAutospacing="1" w:line="240" w:lineRule="auto"/>
        <w:jc w:val="both"/>
        <w:rPr>
          <w:rFonts w:asciiTheme="minorHAnsi" w:hAnsiTheme="minorHAnsi" w:cstheme="minorHAnsi"/>
          <w:b/>
          <w:caps/>
          <w:kern w:val="2"/>
          <w:sz w:val="22"/>
          <w:szCs w:val="22"/>
        </w:rPr>
      </w:pPr>
      <w:r w:rsidRPr="00EF3959">
        <w:rPr>
          <w:rFonts w:asciiTheme="minorHAnsi" w:hAnsiTheme="minorHAnsi" w:cstheme="minorHAnsi"/>
          <w:b/>
          <w:caps/>
          <w:kern w:val="2"/>
          <w:sz w:val="22"/>
          <w:szCs w:val="22"/>
        </w:rPr>
        <w:t>LIVRABLES ATTENDUS</w:t>
      </w:r>
      <w:r>
        <w:rPr>
          <w:rFonts w:asciiTheme="minorHAnsi" w:hAnsiTheme="minorHAnsi" w:cstheme="minorHAnsi"/>
          <w:b/>
          <w:caps/>
          <w:kern w:val="2"/>
          <w:sz w:val="22"/>
          <w:szCs w:val="22"/>
        </w:rPr>
        <w:t xml:space="preserve"> ET MODALITE DE VALIDATION DES LIVRABLES</w:t>
      </w:r>
    </w:p>
    <w:p w14:paraId="2CCFE1E4" w14:textId="77777777" w:rsidR="005D6AB3" w:rsidRPr="00EF3959" w:rsidRDefault="005D6AB3" w:rsidP="005D6AB3">
      <w:pPr>
        <w:pStyle w:val="Paragraphedeliste"/>
        <w:spacing w:before="100" w:beforeAutospacing="1" w:after="100" w:afterAutospacing="1"/>
        <w:jc w:val="both"/>
        <w:rPr>
          <w:rFonts w:asciiTheme="minorHAnsi" w:hAnsiTheme="minorHAnsi" w:cstheme="minorHAnsi"/>
          <w:b/>
          <w:caps/>
          <w:kern w:val="2"/>
          <w:sz w:val="22"/>
          <w:szCs w:val="22"/>
        </w:rPr>
      </w:pPr>
    </w:p>
    <w:p w14:paraId="3E199FE0" w14:textId="77777777" w:rsidR="005D6AB3" w:rsidRPr="00DB19AF" w:rsidRDefault="005D6AB3" w:rsidP="00C0794D">
      <w:pPr>
        <w:pStyle w:val="Paragraphedeliste"/>
        <w:numPr>
          <w:ilvl w:val="0"/>
          <w:numId w:val="24"/>
        </w:numPr>
        <w:spacing w:before="100" w:beforeAutospacing="1" w:after="100" w:afterAutospacing="1" w:line="240" w:lineRule="auto"/>
        <w:rPr>
          <w:rFonts w:asciiTheme="minorHAnsi" w:hAnsiTheme="minorHAnsi" w:cstheme="minorHAnsi"/>
          <w:sz w:val="22"/>
          <w:szCs w:val="22"/>
        </w:rPr>
      </w:pPr>
      <w:r w:rsidRPr="00DB19AF">
        <w:rPr>
          <w:rFonts w:asciiTheme="minorHAnsi" w:hAnsiTheme="minorHAnsi" w:cstheme="minorHAnsi"/>
          <w:b/>
          <w:bCs/>
          <w:sz w:val="22"/>
          <w:szCs w:val="22"/>
        </w:rPr>
        <w:t>Rapport de cadrage</w:t>
      </w:r>
      <w:r w:rsidRPr="00DB19AF">
        <w:rPr>
          <w:rFonts w:asciiTheme="minorHAnsi" w:hAnsiTheme="minorHAnsi" w:cstheme="minorHAnsi"/>
          <w:sz w:val="22"/>
          <w:szCs w:val="22"/>
        </w:rPr>
        <w:t xml:space="preserve"> : incluant méthodologie, calendrier, ajustements proposés</w:t>
      </w:r>
    </w:p>
    <w:p w14:paraId="7817291E" w14:textId="77777777" w:rsidR="005D6AB3" w:rsidRPr="00DB19AF" w:rsidRDefault="005D6AB3" w:rsidP="00C0794D">
      <w:pPr>
        <w:pStyle w:val="Paragraphedeliste"/>
        <w:numPr>
          <w:ilvl w:val="0"/>
          <w:numId w:val="24"/>
        </w:numPr>
        <w:spacing w:before="100" w:beforeAutospacing="1" w:after="100" w:afterAutospacing="1" w:line="240" w:lineRule="auto"/>
        <w:rPr>
          <w:rFonts w:asciiTheme="minorHAnsi" w:hAnsiTheme="minorHAnsi" w:cstheme="minorHAnsi"/>
          <w:sz w:val="22"/>
          <w:szCs w:val="22"/>
        </w:rPr>
      </w:pPr>
      <w:r w:rsidRPr="00DB19AF">
        <w:rPr>
          <w:rFonts w:asciiTheme="minorHAnsi" w:hAnsiTheme="minorHAnsi" w:cstheme="minorHAnsi"/>
          <w:b/>
          <w:bCs/>
          <w:sz w:val="22"/>
          <w:szCs w:val="22"/>
        </w:rPr>
        <w:t>Maquette fonctionnelle (prototype)</w:t>
      </w:r>
      <w:r w:rsidRPr="00DB19AF">
        <w:rPr>
          <w:rFonts w:asciiTheme="minorHAnsi" w:hAnsiTheme="minorHAnsi" w:cstheme="minorHAnsi"/>
          <w:sz w:val="22"/>
          <w:szCs w:val="22"/>
        </w:rPr>
        <w:t xml:space="preserve"> validée par l’équipe projet</w:t>
      </w:r>
    </w:p>
    <w:p w14:paraId="2B914E73" w14:textId="77777777" w:rsidR="005D6AB3" w:rsidRPr="00DB19AF" w:rsidRDefault="005D6AB3" w:rsidP="00C0794D">
      <w:pPr>
        <w:pStyle w:val="Paragraphedeliste"/>
        <w:numPr>
          <w:ilvl w:val="0"/>
          <w:numId w:val="24"/>
        </w:numPr>
        <w:spacing w:before="100" w:beforeAutospacing="1" w:after="100" w:afterAutospacing="1" w:line="240" w:lineRule="auto"/>
        <w:rPr>
          <w:rFonts w:asciiTheme="minorHAnsi" w:hAnsiTheme="minorHAnsi" w:cstheme="minorHAnsi"/>
          <w:sz w:val="22"/>
          <w:szCs w:val="22"/>
        </w:rPr>
      </w:pPr>
      <w:r w:rsidRPr="00DB19AF">
        <w:rPr>
          <w:rFonts w:asciiTheme="minorHAnsi" w:hAnsiTheme="minorHAnsi" w:cstheme="minorHAnsi"/>
          <w:b/>
          <w:bCs/>
          <w:sz w:val="22"/>
          <w:szCs w:val="22"/>
        </w:rPr>
        <w:t>Modules finalisés</w:t>
      </w:r>
      <w:r w:rsidRPr="00DB19AF">
        <w:rPr>
          <w:rFonts w:asciiTheme="minorHAnsi" w:hAnsiTheme="minorHAnsi" w:cstheme="minorHAnsi"/>
          <w:sz w:val="22"/>
          <w:szCs w:val="22"/>
        </w:rPr>
        <w:t xml:space="preserve"> : contenus pédagogiques complets intégrés à la plateforme</w:t>
      </w:r>
    </w:p>
    <w:p w14:paraId="007B50A5" w14:textId="77777777" w:rsidR="005D6AB3" w:rsidRPr="00DB19AF" w:rsidRDefault="005D6AB3" w:rsidP="00C0794D">
      <w:pPr>
        <w:pStyle w:val="Paragraphedeliste"/>
        <w:numPr>
          <w:ilvl w:val="0"/>
          <w:numId w:val="24"/>
        </w:numPr>
        <w:spacing w:before="100" w:beforeAutospacing="1" w:after="100" w:afterAutospacing="1" w:line="240" w:lineRule="auto"/>
        <w:rPr>
          <w:rFonts w:asciiTheme="minorHAnsi" w:hAnsiTheme="minorHAnsi" w:cstheme="minorHAnsi"/>
          <w:sz w:val="22"/>
          <w:szCs w:val="22"/>
        </w:rPr>
      </w:pPr>
      <w:r w:rsidRPr="00DB19AF">
        <w:rPr>
          <w:rFonts w:asciiTheme="minorHAnsi" w:hAnsiTheme="minorHAnsi" w:cstheme="minorHAnsi"/>
          <w:b/>
          <w:bCs/>
          <w:sz w:val="22"/>
          <w:szCs w:val="22"/>
        </w:rPr>
        <w:t>Fichiers sources</w:t>
      </w:r>
      <w:r w:rsidRPr="00DB19AF">
        <w:rPr>
          <w:rFonts w:asciiTheme="minorHAnsi" w:hAnsiTheme="minorHAnsi" w:cstheme="minorHAnsi"/>
          <w:sz w:val="22"/>
          <w:szCs w:val="22"/>
        </w:rPr>
        <w:t xml:space="preserve"> : scripts, visuels, vidéos, animations en formats modifiables</w:t>
      </w:r>
    </w:p>
    <w:p w14:paraId="15D18CA1" w14:textId="77777777" w:rsidR="005D6AB3" w:rsidRDefault="005D6AB3" w:rsidP="00C0794D">
      <w:pPr>
        <w:pStyle w:val="Paragraphedeliste"/>
        <w:numPr>
          <w:ilvl w:val="0"/>
          <w:numId w:val="24"/>
        </w:numPr>
        <w:spacing w:before="100" w:beforeAutospacing="1" w:after="100" w:afterAutospacing="1" w:line="240" w:lineRule="auto"/>
        <w:rPr>
          <w:rFonts w:asciiTheme="minorHAnsi" w:hAnsiTheme="minorHAnsi" w:cstheme="minorHAnsi"/>
          <w:sz w:val="22"/>
          <w:szCs w:val="22"/>
        </w:rPr>
      </w:pPr>
      <w:r w:rsidRPr="00DB19AF">
        <w:rPr>
          <w:rFonts w:asciiTheme="minorHAnsi" w:hAnsiTheme="minorHAnsi" w:cstheme="minorHAnsi"/>
          <w:b/>
          <w:bCs/>
          <w:sz w:val="22"/>
          <w:szCs w:val="22"/>
        </w:rPr>
        <w:t>Rapport final</w:t>
      </w:r>
      <w:r w:rsidRPr="00DB19AF">
        <w:rPr>
          <w:rFonts w:asciiTheme="minorHAnsi" w:hAnsiTheme="minorHAnsi" w:cstheme="minorHAnsi"/>
          <w:sz w:val="22"/>
          <w:szCs w:val="22"/>
        </w:rPr>
        <w:t xml:space="preserve"> : bilan de la production, suggestions d’amélioration, transfert de livrables</w:t>
      </w:r>
    </w:p>
    <w:p w14:paraId="230CC94B" w14:textId="77777777" w:rsidR="005D6AB3" w:rsidRDefault="005D6AB3" w:rsidP="005D6AB3">
      <w:pPr>
        <w:pStyle w:val="Default"/>
        <w:jc w:val="both"/>
        <w:rPr>
          <w:rFonts w:asciiTheme="minorHAnsi" w:hAnsiTheme="minorHAnsi" w:cstheme="minorHAnsi"/>
          <w:sz w:val="22"/>
          <w:szCs w:val="22"/>
        </w:rPr>
      </w:pPr>
      <w:r w:rsidRPr="00DB19AF">
        <w:rPr>
          <w:rFonts w:asciiTheme="minorHAnsi" w:hAnsiTheme="minorHAnsi" w:cstheme="minorHAnsi"/>
          <w:color w:val="auto"/>
          <w:sz w:val="22"/>
          <w:szCs w:val="22"/>
        </w:rPr>
        <w:t>Expertise France aura 10 jours ouvrés pour valider ou non les documents. Si Expertise France souhaite amender les documents, elle communiquera au Prestataire ses commentaires sur ces livrables au plus tard 10 jours ouvrés après leur réception. Le Prestataire aura 10 jours ouvrés pour prendre en compte ces commentaires et proposer une nouvelle version du livrable. Ce processus pourra être renouvelé tant que nécessaire</w:t>
      </w:r>
      <w:r>
        <w:rPr>
          <w:rFonts w:asciiTheme="minorHAnsi" w:hAnsiTheme="minorHAnsi" w:cstheme="minorHAnsi"/>
          <w:color w:val="auto"/>
          <w:sz w:val="22"/>
          <w:szCs w:val="22"/>
        </w:rPr>
        <w:t xml:space="preserve"> en</w:t>
      </w:r>
      <w:r w:rsidRPr="00DB19AF">
        <w:rPr>
          <w:rFonts w:asciiTheme="minorHAnsi" w:hAnsiTheme="minorHAnsi" w:cstheme="minorHAnsi"/>
          <w:color w:val="auto"/>
          <w:sz w:val="22"/>
          <w:szCs w:val="22"/>
        </w:rPr>
        <w:t xml:space="preserve"> fonction des retours d’Expertise France. </w:t>
      </w:r>
      <w:r w:rsidRPr="00DB19AF">
        <w:rPr>
          <w:rFonts w:asciiTheme="minorHAnsi" w:hAnsiTheme="minorHAnsi" w:cstheme="minorHAnsi"/>
          <w:sz w:val="22"/>
          <w:szCs w:val="22"/>
        </w:rPr>
        <w:t>La prestation ne sera validée que sur décision d’Expertise France.</w:t>
      </w:r>
    </w:p>
    <w:p w14:paraId="3C930831" w14:textId="77777777" w:rsidR="005D6AB3" w:rsidRDefault="005D6AB3" w:rsidP="005D6AB3">
      <w:pPr>
        <w:pStyle w:val="Default"/>
        <w:jc w:val="both"/>
        <w:rPr>
          <w:rFonts w:asciiTheme="minorHAnsi" w:hAnsiTheme="minorHAnsi" w:cstheme="minorHAnsi"/>
          <w:sz w:val="22"/>
          <w:szCs w:val="22"/>
        </w:rPr>
      </w:pPr>
    </w:p>
    <w:p w14:paraId="6FAE1BFF" w14:textId="77777777" w:rsidR="005D6AB3" w:rsidRDefault="005D6AB3" w:rsidP="005D6AB3">
      <w:pPr>
        <w:pStyle w:val="Default"/>
        <w:jc w:val="both"/>
        <w:rPr>
          <w:rFonts w:asciiTheme="minorHAnsi" w:hAnsiTheme="minorHAnsi" w:cstheme="minorHAnsi"/>
          <w:sz w:val="22"/>
          <w:szCs w:val="22"/>
        </w:rPr>
      </w:pPr>
      <w:r w:rsidRPr="003E60EF">
        <w:rPr>
          <w:rFonts w:asciiTheme="minorHAnsi" w:hAnsiTheme="minorHAnsi" w:cstheme="minorHAnsi"/>
          <w:sz w:val="22"/>
          <w:szCs w:val="22"/>
        </w:rPr>
        <w:t>Le MOOC devra respecter les lignes directrices de visibilité de l’AFD, notamment en ce qui concerne l’usage des logos, mentions de financement, et valorisation du soutien français.</w:t>
      </w:r>
    </w:p>
    <w:p w14:paraId="05750638" w14:textId="77777777" w:rsidR="005D6AB3" w:rsidRDefault="005D6AB3" w:rsidP="005D6AB3">
      <w:pPr>
        <w:pStyle w:val="Default"/>
        <w:jc w:val="both"/>
        <w:rPr>
          <w:rFonts w:asciiTheme="minorHAnsi" w:hAnsiTheme="minorHAnsi" w:cstheme="minorHAnsi"/>
          <w:sz w:val="22"/>
          <w:szCs w:val="22"/>
        </w:rPr>
      </w:pPr>
    </w:p>
    <w:p w14:paraId="757C3A21" w14:textId="77777777" w:rsidR="005D6AB3" w:rsidRPr="00EF3959" w:rsidRDefault="005D6AB3" w:rsidP="00C0794D">
      <w:pPr>
        <w:pStyle w:val="Paragraphedeliste"/>
        <w:numPr>
          <w:ilvl w:val="2"/>
          <w:numId w:val="22"/>
        </w:numPr>
        <w:spacing w:line="240" w:lineRule="auto"/>
        <w:jc w:val="both"/>
        <w:rPr>
          <w:rFonts w:asciiTheme="minorHAnsi" w:hAnsiTheme="minorHAnsi" w:cstheme="minorHAnsi"/>
          <w:b/>
          <w:sz w:val="22"/>
        </w:rPr>
      </w:pPr>
      <w:r>
        <w:rPr>
          <w:rFonts w:asciiTheme="minorHAnsi" w:hAnsiTheme="minorHAnsi" w:cstheme="minorHAnsi"/>
          <w:b/>
          <w:sz w:val="22"/>
        </w:rPr>
        <w:t>CONDITIONS DE SERVICES &amp; PLANNING PREVISIONNEL</w:t>
      </w:r>
    </w:p>
    <w:p w14:paraId="39CEEF23" w14:textId="77777777" w:rsidR="005D6AB3" w:rsidRPr="00EF3959" w:rsidRDefault="005D6AB3" w:rsidP="005D6AB3">
      <w:pPr>
        <w:spacing w:line="240" w:lineRule="auto"/>
        <w:jc w:val="both"/>
        <w:rPr>
          <w:rFonts w:cstheme="minorHAnsi"/>
        </w:rPr>
      </w:pPr>
    </w:p>
    <w:p w14:paraId="52B8E1F6" w14:textId="77777777" w:rsidR="005D6AB3" w:rsidRPr="005D6AB3" w:rsidRDefault="005D6AB3" w:rsidP="005D6AB3">
      <w:pPr>
        <w:spacing w:line="240" w:lineRule="auto"/>
        <w:jc w:val="both"/>
        <w:rPr>
          <w:rFonts w:asciiTheme="minorHAnsi" w:eastAsia="Times New Roman" w:hAnsiTheme="minorHAnsi" w:cstheme="minorHAnsi"/>
          <w:sz w:val="22"/>
          <w:szCs w:val="22"/>
        </w:rPr>
      </w:pPr>
      <w:r w:rsidRPr="005D6AB3">
        <w:rPr>
          <w:rFonts w:asciiTheme="minorHAnsi" w:eastAsia="Times New Roman" w:hAnsiTheme="minorHAnsi" w:cstheme="minorHAnsi"/>
          <w:sz w:val="22"/>
          <w:szCs w:val="22"/>
        </w:rPr>
        <w:t>Le prestataire travaillera sous la supervision directe du chef de projet IROA-Phase 2, basé à Ebène. Il aura des relations fonctionnelles importantes avec l’experte sectorielle, basée en France et effectuant des missions à Maurice et la coordinatrice d’unité gestion des risques et catastrophes au siège d’Expertise France.  Il aura également des échanges associant le Directorate Disaster Risks Managements (DRM) de l’IOR, en charge de la thématique gestion des risques et catastrophes.</w:t>
      </w:r>
    </w:p>
    <w:p w14:paraId="30AA635D" w14:textId="1180B629" w:rsidR="005D6AB3" w:rsidRPr="005D6AB3" w:rsidRDefault="005D6AB3" w:rsidP="005D6AB3">
      <w:pPr>
        <w:jc w:val="both"/>
        <w:rPr>
          <w:rFonts w:asciiTheme="minorHAnsi" w:eastAsia="Times New Roman" w:hAnsiTheme="minorHAnsi" w:cstheme="minorHAnsi"/>
          <w:sz w:val="22"/>
          <w:szCs w:val="22"/>
        </w:rPr>
      </w:pPr>
      <w:r w:rsidRPr="005D6AB3">
        <w:rPr>
          <w:rFonts w:asciiTheme="minorHAnsi" w:eastAsia="Times New Roman" w:hAnsiTheme="minorHAnsi" w:cstheme="minorHAnsi"/>
          <w:sz w:val="22"/>
          <w:szCs w:val="22"/>
        </w:rPr>
        <w:t xml:space="preserve">La mission sera menée à distance et des réunions de suivi sont mises en place régulièrement et à la demande. </w:t>
      </w:r>
    </w:p>
    <w:p w14:paraId="13B2AB6C" w14:textId="77777777" w:rsidR="005D6AB3" w:rsidRPr="00DB19AF" w:rsidRDefault="005D6AB3" w:rsidP="005D6AB3">
      <w:pPr>
        <w:jc w:val="both"/>
        <w:rPr>
          <w:rFonts w:cstheme="minorHAnsi"/>
          <w:b/>
          <w:u w:val="single"/>
        </w:rPr>
      </w:pPr>
    </w:p>
    <w:tbl>
      <w:tblPr>
        <w:tblStyle w:val="Grilledutableau"/>
        <w:tblW w:w="0" w:type="auto"/>
        <w:tblLook w:val="04A0" w:firstRow="1" w:lastRow="0" w:firstColumn="1" w:lastColumn="0" w:noHBand="0" w:noVBand="1"/>
      </w:tblPr>
      <w:tblGrid>
        <w:gridCol w:w="4531"/>
        <w:gridCol w:w="4531"/>
      </w:tblGrid>
      <w:tr w:rsidR="005D6AB3" w:rsidRPr="00DB19AF" w14:paraId="7DAB5557" w14:textId="77777777" w:rsidTr="002A7C2E">
        <w:tc>
          <w:tcPr>
            <w:tcW w:w="4531" w:type="dxa"/>
          </w:tcPr>
          <w:p w14:paraId="48671065" w14:textId="77777777" w:rsidR="005D6AB3" w:rsidRPr="00DB19AF" w:rsidRDefault="005D6AB3" w:rsidP="002A7C2E">
            <w:pPr>
              <w:jc w:val="center"/>
              <w:rPr>
                <w:rFonts w:cstheme="minorHAnsi"/>
                <w:b/>
              </w:rPr>
            </w:pPr>
            <w:r w:rsidRPr="00DB19AF">
              <w:rPr>
                <w:rFonts w:cstheme="minorHAnsi"/>
                <w:b/>
              </w:rPr>
              <w:t>Jalons</w:t>
            </w:r>
          </w:p>
        </w:tc>
        <w:tc>
          <w:tcPr>
            <w:tcW w:w="4531" w:type="dxa"/>
          </w:tcPr>
          <w:p w14:paraId="34ECDB71" w14:textId="77777777" w:rsidR="005D6AB3" w:rsidRPr="00DB19AF" w:rsidRDefault="005D6AB3" w:rsidP="002A7C2E">
            <w:pPr>
              <w:jc w:val="center"/>
              <w:rPr>
                <w:rFonts w:cstheme="minorHAnsi"/>
                <w:b/>
              </w:rPr>
            </w:pPr>
            <w:r w:rsidRPr="00DB19AF">
              <w:rPr>
                <w:rFonts w:cstheme="minorHAnsi"/>
                <w:b/>
              </w:rPr>
              <w:t>Dates</w:t>
            </w:r>
          </w:p>
        </w:tc>
      </w:tr>
      <w:tr w:rsidR="005D6AB3" w:rsidRPr="00DB19AF" w14:paraId="57F96C28" w14:textId="77777777" w:rsidTr="002A7C2E">
        <w:tc>
          <w:tcPr>
            <w:tcW w:w="4531" w:type="dxa"/>
          </w:tcPr>
          <w:p w14:paraId="30F5DBE6" w14:textId="77777777" w:rsidR="005D6AB3" w:rsidRPr="00DB19AF" w:rsidRDefault="005D6AB3" w:rsidP="002A7C2E">
            <w:pPr>
              <w:pStyle w:val="Default"/>
              <w:jc w:val="both"/>
              <w:rPr>
                <w:rFonts w:asciiTheme="minorHAnsi" w:hAnsiTheme="minorHAnsi" w:cstheme="minorHAnsi"/>
                <w:sz w:val="22"/>
                <w:szCs w:val="22"/>
              </w:rPr>
            </w:pPr>
            <w:r w:rsidRPr="00DB19AF">
              <w:rPr>
                <w:rFonts w:asciiTheme="minorHAnsi" w:hAnsiTheme="minorHAnsi" w:cstheme="minorHAnsi"/>
                <w:sz w:val="22"/>
                <w:szCs w:val="22"/>
              </w:rPr>
              <w:t xml:space="preserve">Démarrage et cadrage de la prestation </w:t>
            </w:r>
          </w:p>
        </w:tc>
        <w:tc>
          <w:tcPr>
            <w:tcW w:w="4531" w:type="dxa"/>
          </w:tcPr>
          <w:p w14:paraId="6301D29B" w14:textId="08DF2608" w:rsidR="005D6AB3" w:rsidRPr="00DB19AF" w:rsidRDefault="005D6AB3" w:rsidP="002A7C2E">
            <w:pPr>
              <w:jc w:val="both"/>
              <w:rPr>
                <w:rFonts w:cstheme="minorHAnsi"/>
              </w:rPr>
            </w:pPr>
            <w:r>
              <w:rPr>
                <w:rFonts w:cstheme="minorHAnsi"/>
              </w:rPr>
              <w:t xml:space="preserve">Septembre 2025 </w:t>
            </w:r>
          </w:p>
        </w:tc>
      </w:tr>
      <w:tr w:rsidR="005D6AB3" w:rsidRPr="00DB19AF" w14:paraId="0708C7BA" w14:textId="77777777" w:rsidTr="002A7C2E">
        <w:tc>
          <w:tcPr>
            <w:tcW w:w="4531" w:type="dxa"/>
          </w:tcPr>
          <w:p w14:paraId="16B7314C" w14:textId="77777777" w:rsidR="005D6AB3" w:rsidRPr="00DB19AF" w:rsidRDefault="005D6AB3" w:rsidP="002A7C2E">
            <w:pPr>
              <w:pStyle w:val="Default"/>
              <w:jc w:val="both"/>
              <w:rPr>
                <w:rFonts w:asciiTheme="minorHAnsi" w:hAnsiTheme="minorHAnsi" w:cstheme="minorHAnsi"/>
                <w:sz w:val="22"/>
                <w:szCs w:val="22"/>
              </w:rPr>
            </w:pPr>
            <w:r w:rsidRPr="00DB19AF">
              <w:rPr>
                <w:rFonts w:asciiTheme="minorHAnsi" w:hAnsiTheme="minorHAnsi" w:cstheme="minorHAnsi"/>
                <w:sz w:val="22"/>
                <w:szCs w:val="22"/>
              </w:rPr>
              <w:t xml:space="preserve">Analyse et Conception pédagogique globale </w:t>
            </w:r>
          </w:p>
          <w:p w14:paraId="0CEAE044" w14:textId="77777777" w:rsidR="005D6AB3" w:rsidRPr="00DB19AF" w:rsidRDefault="005D6AB3" w:rsidP="002A7C2E">
            <w:pPr>
              <w:pStyle w:val="Default"/>
              <w:jc w:val="both"/>
              <w:rPr>
                <w:rFonts w:asciiTheme="minorHAnsi" w:hAnsiTheme="minorHAnsi" w:cstheme="minorHAnsi"/>
                <w:sz w:val="22"/>
                <w:szCs w:val="22"/>
              </w:rPr>
            </w:pPr>
            <w:r w:rsidRPr="00DB19AF">
              <w:rPr>
                <w:rFonts w:asciiTheme="minorHAnsi" w:hAnsiTheme="minorHAnsi" w:cstheme="minorHAnsi"/>
                <w:sz w:val="22"/>
                <w:szCs w:val="22"/>
              </w:rPr>
              <w:t>Conception pédagogique détaillée (storyboard, textes, scripts des vidéos etc)</w:t>
            </w:r>
          </w:p>
        </w:tc>
        <w:tc>
          <w:tcPr>
            <w:tcW w:w="4531" w:type="dxa"/>
          </w:tcPr>
          <w:p w14:paraId="29AA5843" w14:textId="77777777" w:rsidR="005D6AB3" w:rsidRPr="00DB19AF" w:rsidRDefault="005D6AB3" w:rsidP="002A7C2E">
            <w:pPr>
              <w:jc w:val="both"/>
              <w:rPr>
                <w:rFonts w:cstheme="minorHAnsi"/>
              </w:rPr>
            </w:pPr>
            <w:r w:rsidRPr="00DB19AF">
              <w:rPr>
                <w:rFonts w:cstheme="minorHAnsi"/>
              </w:rPr>
              <w:t>Septembre 2025</w:t>
            </w:r>
          </w:p>
        </w:tc>
      </w:tr>
      <w:tr w:rsidR="005D6AB3" w:rsidRPr="00DB19AF" w14:paraId="02E5F126" w14:textId="77777777" w:rsidTr="002A7C2E">
        <w:tc>
          <w:tcPr>
            <w:tcW w:w="4531" w:type="dxa"/>
          </w:tcPr>
          <w:p w14:paraId="76E2E5B0" w14:textId="77777777" w:rsidR="005D6AB3" w:rsidRPr="00DB19AF" w:rsidRDefault="005D6AB3" w:rsidP="002A7C2E">
            <w:pPr>
              <w:pStyle w:val="Default"/>
              <w:jc w:val="both"/>
              <w:rPr>
                <w:rFonts w:asciiTheme="minorHAnsi" w:hAnsiTheme="minorHAnsi" w:cstheme="minorHAnsi"/>
                <w:sz w:val="22"/>
                <w:szCs w:val="22"/>
              </w:rPr>
            </w:pPr>
            <w:r w:rsidRPr="00DB19AF">
              <w:rPr>
                <w:rFonts w:asciiTheme="minorHAnsi" w:hAnsiTheme="minorHAnsi" w:cstheme="minorHAnsi"/>
                <w:sz w:val="22"/>
                <w:szCs w:val="22"/>
              </w:rPr>
              <w:t xml:space="preserve">Développement multimédia </w:t>
            </w:r>
          </w:p>
        </w:tc>
        <w:tc>
          <w:tcPr>
            <w:tcW w:w="4531" w:type="dxa"/>
          </w:tcPr>
          <w:p w14:paraId="799276D6" w14:textId="77777777" w:rsidR="005D6AB3" w:rsidRPr="00DB19AF" w:rsidRDefault="005D6AB3" w:rsidP="002A7C2E">
            <w:pPr>
              <w:jc w:val="both"/>
              <w:rPr>
                <w:rFonts w:cstheme="minorHAnsi"/>
              </w:rPr>
            </w:pPr>
            <w:r w:rsidRPr="00DB19AF">
              <w:rPr>
                <w:rFonts w:cstheme="minorHAnsi"/>
              </w:rPr>
              <w:t>Septembre / Octobre 2025</w:t>
            </w:r>
          </w:p>
        </w:tc>
      </w:tr>
      <w:tr w:rsidR="005D6AB3" w:rsidRPr="00DB19AF" w14:paraId="47A17F77" w14:textId="77777777" w:rsidTr="002A7C2E">
        <w:tc>
          <w:tcPr>
            <w:tcW w:w="4531" w:type="dxa"/>
          </w:tcPr>
          <w:p w14:paraId="4A60E697" w14:textId="77777777" w:rsidR="005D6AB3" w:rsidRPr="00DB19AF" w:rsidRDefault="005D6AB3" w:rsidP="002A7C2E">
            <w:pPr>
              <w:pStyle w:val="Default"/>
              <w:jc w:val="both"/>
              <w:rPr>
                <w:rFonts w:asciiTheme="minorHAnsi" w:hAnsiTheme="minorHAnsi" w:cstheme="minorHAnsi"/>
                <w:sz w:val="22"/>
                <w:szCs w:val="22"/>
              </w:rPr>
            </w:pPr>
            <w:r w:rsidRPr="00DB19AF">
              <w:rPr>
                <w:rFonts w:asciiTheme="minorHAnsi" w:hAnsiTheme="minorHAnsi" w:cstheme="minorHAnsi"/>
                <w:sz w:val="22"/>
                <w:szCs w:val="22"/>
              </w:rPr>
              <w:lastRenderedPageBreak/>
              <w:t>Implémentation dans la plateforme</w:t>
            </w:r>
          </w:p>
        </w:tc>
        <w:tc>
          <w:tcPr>
            <w:tcW w:w="4531" w:type="dxa"/>
          </w:tcPr>
          <w:p w14:paraId="027B1A02" w14:textId="77777777" w:rsidR="005D6AB3" w:rsidRPr="00DB19AF" w:rsidRDefault="005D6AB3" w:rsidP="002A7C2E">
            <w:pPr>
              <w:jc w:val="both"/>
              <w:rPr>
                <w:rFonts w:cstheme="minorHAnsi"/>
              </w:rPr>
            </w:pPr>
            <w:r w:rsidRPr="00DB19AF">
              <w:rPr>
                <w:rFonts w:cstheme="minorHAnsi"/>
              </w:rPr>
              <w:t>Octobre / Novembre 2025</w:t>
            </w:r>
          </w:p>
        </w:tc>
      </w:tr>
    </w:tbl>
    <w:p w14:paraId="5BC49A86" w14:textId="35606075" w:rsidR="005D6AB3" w:rsidRPr="00DB19AF" w:rsidRDefault="005D6AB3" w:rsidP="005D6AB3">
      <w:pPr>
        <w:jc w:val="both"/>
        <w:rPr>
          <w:rFonts w:cstheme="minorHAnsi"/>
        </w:rPr>
      </w:pPr>
    </w:p>
    <w:p w14:paraId="3C62E95A" w14:textId="77777777" w:rsidR="005D6AB3" w:rsidRPr="00DB19AF" w:rsidRDefault="005D6AB3" w:rsidP="005D6AB3">
      <w:pPr>
        <w:pStyle w:val="Default"/>
        <w:jc w:val="both"/>
        <w:rPr>
          <w:rFonts w:asciiTheme="minorHAnsi" w:hAnsiTheme="minorHAnsi" w:cstheme="minorHAnsi"/>
          <w:sz w:val="22"/>
          <w:szCs w:val="22"/>
        </w:rPr>
      </w:pPr>
    </w:p>
    <w:p w14:paraId="399F02CE" w14:textId="77777777" w:rsidR="005D6AB3" w:rsidRPr="00EF3959" w:rsidRDefault="005D6AB3" w:rsidP="00C0794D">
      <w:pPr>
        <w:numPr>
          <w:ilvl w:val="0"/>
          <w:numId w:val="22"/>
        </w:numPr>
        <w:shd w:val="clear" w:color="auto" w:fill="E6E6E6"/>
        <w:tabs>
          <w:tab w:val="clear" w:pos="720"/>
          <w:tab w:val="num" w:pos="180"/>
        </w:tabs>
        <w:spacing w:line="240" w:lineRule="auto"/>
        <w:ind w:left="180"/>
        <w:jc w:val="both"/>
        <w:rPr>
          <w:rFonts w:eastAsia="Times New Roman" w:cstheme="minorHAnsi"/>
          <w:b/>
          <w:caps/>
        </w:rPr>
      </w:pPr>
      <w:r w:rsidRPr="00EF3959">
        <w:rPr>
          <w:rFonts w:eastAsia="Times New Roman" w:cstheme="minorHAnsi"/>
          <w:b/>
          <w:caps/>
        </w:rPr>
        <w:t xml:space="preserve">PROFIL </w:t>
      </w:r>
      <w:r>
        <w:rPr>
          <w:rFonts w:eastAsia="Times New Roman" w:cstheme="minorHAnsi"/>
          <w:b/>
          <w:caps/>
        </w:rPr>
        <w:t>attendu</w:t>
      </w:r>
    </w:p>
    <w:p w14:paraId="243B5BE6" w14:textId="77777777" w:rsidR="005D6AB3" w:rsidRPr="00DB19AF" w:rsidRDefault="005D6AB3" w:rsidP="005D6AB3">
      <w:pPr>
        <w:pStyle w:val="Paragraphedeliste"/>
        <w:spacing w:before="100" w:beforeAutospacing="1" w:after="100" w:afterAutospacing="1"/>
        <w:ind w:left="2340"/>
        <w:jc w:val="both"/>
        <w:rPr>
          <w:rFonts w:asciiTheme="minorHAnsi" w:hAnsiTheme="minorHAnsi" w:cstheme="minorHAnsi"/>
          <w:b/>
          <w:caps/>
          <w:lang w:eastAsia="en-GB"/>
        </w:rPr>
      </w:pPr>
    </w:p>
    <w:p w14:paraId="14414FD6" w14:textId="77777777" w:rsidR="005D6AB3" w:rsidRPr="00EF3959" w:rsidRDefault="005D6AB3" w:rsidP="00C0794D">
      <w:pPr>
        <w:pStyle w:val="Paragraphedeliste"/>
        <w:numPr>
          <w:ilvl w:val="2"/>
          <w:numId w:val="22"/>
        </w:numPr>
        <w:spacing w:before="100" w:beforeAutospacing="1" w:after="100" w:afterAutospacing="1" w:line="240" w:lineRule="auto"/>
        <w:jc w:val="both"/>
        <w:rPr>
          <w:rFonts w:asciiTheme="minorHAnsi" w:hAnsiTheme="minorHAnsi" w:cstheme="minorHAnsi"/>
          <w:b/>
          <w:caps/>
          <w:kern w:val="2"/>
          <w:sz w:val="22"/>
          <w:szCs w:val="22"/>
        </w:rPr>
      </w:pPr>
      <w:r w:rsidRPr="00EF3959">
        <w:rPr>
          <w:rFonts w:asciiTheme="minorHAnsi" w:hAnsiTheme="minorHAnsi" w:cstheme="minorHAnsi"/>
          <w:b/>
          <w:caps/>
          <w:kern w:val="2"/>
          <w:sz w:val="22"/>
          <w:szCs w:val="22"/>
        </w:rPr>
        <w:t>COMPETENCES ATTENDUES</w:t>
      </w:r>
    </w:p>
    <w:p w14:paraId="28A090F2" w14:textId="77777777" w:rsidR="005D6AB3" w:rsidRPr="005D6AB3" w:rsidRDefault="005D6AB3" w:rsidP="005D6AB3">
      <w:pPr>
        <w:spacing w:before="100" w:beforeAutospacing="1" w:after="100" w:afterAutospacing="1" w:line="240" w:lineRule="auto"/>
        <w:rPr>
          <w:rFonts w:asciiTheme="minorHAnsi" w:hAnsiTheme="minorHAnsi" w:cstheme="minorHAnsi"/>
          <w:sz w:val="22"/>
          <w:szCs w:val="22"/>
        </w:rPr>
      </w:pPr>
      <w:r w:rsidRPr="005D6AB3">
        <w:rPr>
          <w:rFonts w:asciiTheme="minorHAnsi" w:hAnsiTheme="minorHAnsi" w:cstheme="minorHAnsi"/>
          <w:sz w:val="22"/>
          <w:szCs w:val="22"/>
        </w:rPr>
        <w:t>Le prestataire justifie :</w:t>
      </w:r>
    </w:p>
    <w:p w14:paraId="32E56357" w14:textId="77777777" w:rsidR="005D6AB3" w:rsidRPr="00DB19AF" w:rsidRDefault="005D6AB3" w:rsidP="00C0794D">
      <w:pPr>
        <w:pStyle w:val="Paragraphedeliste"/>
        <w:numPr>
          <w:ilvl w:val="0"/>
          <w:numId w:val="25"/>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Une expérience avérée dans la conception de contenus de cours de haute qualité pour la formation en ligne et à distance, en particulier les MOOC, y compris la production de tâches d’apprentissage et d’outils d’évaluation en ligne ainsi que le soutien à la production de contenus vidéo et de ressources pédagogiques libres.</w:t>
      </w:r>
    </w:p>
    <w:p w14:paraId="2520C8C3" w14:textId="77777777" w:rsidR="005D6AB3" w:rsidRPr="00DB19AF" w:rsidRDefault="005D6AB3" w:rsidP="00C0794D">
      <w:pPr>
        <w:pStyle w:val="Paragraphedeliste"/>
        <w:numPr>
          <w:ilvl w:val="0"/>
          <w:numId w:val="25"/>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Expertise avérée en matière de gestion de projets et excellentes compétences en communication.</w:t>
      </w:r>
    </w:p>
    <w:p w14:paraId="75C2B79B" w14:textId="77777777" w:rsidR="005D6AB3" w:rsidRPr="00DB19AF" w:rsidRDefault="005D6AB3" w:rsidP="00C0794D">
      <w:pPr>
        <w:pStyle w:val="Paragraphedeliste"/>
        <w:numPr>
          <w:ilvl w:val="0"/>
          <w:numId w:val="25"/>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Maîtrise avérée des questions liées à la propriété intellectuelle et expérience en matière de négociation relative à l’utilisation des ressources d’information et de connaissances avec les titulaires de la propriété intellectuelle des supports concernés.</w:t>
      </w:r>
    </w:p>
    <w:p w14:paraId="4A0A9C2F" w14:textId="77777777" w:rsidR="005D6AB3" w:rsidRDefault="005D6AB3" w:rsidP="00C0794D">
      <w:pPr>
        <w:pStyle w:val="Paragraphedeliste"/>
        <w:numPr>
          <w:ilvl w:val="0"/>
          <w:numId w:val="25"/>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Cette prestation sera à rendre en anglais.</w:t>
      </w:r>
    </w:p>
    <w:p w14:paraId="2709EEEE" w14:textId="77777777" w:rsidR="005D6AB3" w:rsidRPr="00436E95" w:rsidRDefault="005D6AB3"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3" w:author="Clémence GAUDET" w:date="2025-07-15T10:49:00Z" w:initials="CG">
    <w:p w14:paraId="15CE4738" w14:textId="59D0A7F2" w:rsidR="00F66CF7" w:rsidRDefault="00F66CF7">
      <w:pPr>
        <w:pStyle w:val="Commentaire"/>
      </w:pPr>
      <w:r>
        <w:rPr>
          <w:rStyle w:val="Marquedecommentaire"/>
        </w:rPr>
        <w:annotationRef/>
      </w:r>
      <w:r>
        <w:t>Si langue anglaise pour l’exécution de la prestation, prévoir le document en anglais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CE47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A0346" w14:textId="77777777" w:rsidR="00E71684" w:rsidRDefault="00E71684">
      <w:r>
        <w:separator/>
      </w:r>
    </w:p>
  </w:endnote>
  <w:endnote w:type="continuationSeparator" w:id="0">
    <w:p w14:paraId="6E4B5083" w14:textId="77777777" w:rsidR="00E71684" w:rsidRDefault="00E71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F66CF7" w:rsidRDefault="00F66CF7"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4A076CA6" w:rsidR="00F66CF7" w:rsidRDefault="00F66CF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B1A24">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B1A24">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F66CF7" w:rsidRDefault="00F66CF7"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F66CF7" w:rsidRDefault="00F66CF7"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F6B73E0" w:rsidR="00F66CF7" w:rsidRDefault="00F66CF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B1A24">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B1A24">
              <w:rPr>
                <w:rFonts w:asciiTheme="minorHAnsi" w:hAnsiTheme="minorHAnsi"/>
                <w:b/>
                <w:bCs/>
                <w:noProof/>
                <w:sz w:val="22"/>
                <w:szCs w:val="22"/>
              </w:rPr>
              <w:t>23</w:t>
            </w:r>
            <w:r>
              <w:rPr>
                <w:rFonts w:asciiTheme="minorHAnsi" w:hAnsiTheme="minorHAnsi"/>
                <w:b/>
                <w:bCs/>
                <w:sz w:val="22"/>
                <w:szCs w:val="22"/>
              </w:rPr>
              <w:fldChar w:fldCharType="end"/>
            </w:r>
          </w:p>
          <w:p w14:paraId="464BBB64" w14:textId="7DA50AAB" w:rsidR="00F66CF7" w:rsidRDefault="00F66CF7"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F66CF7" w:rsidRDefault="00F66CF7"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F66CF7" w:rsidRPr="00065565" w:rsidRDefault="00F66CF7"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F66CF7" w:rsidRDefault="00F66CF7">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F66CF7" w:rsidRPr="00EE0FDD" w:rsidRDefault="00F66CF7"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50819745" w:rsidR="00F66CF7" w:rsidRPr="00FF1F8E" w:rsidRDefault="00F66CF7"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1B1A24">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1B1A24">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4EEF4" w14:textId="77777777" w:rsidR="00E71684" w:rsidRDefault="00E71684">
      <w:r>
        <w:separator/>
      </w:r>
    </w:p>
  </w:footnote>
  <w:footnote w:type="continuationSeparator" w:id="0">
    <w:p w14:paraId="1E546D9B" w14:textId="77777777" w:rsidR="00E71684" w:rsidRDefault="00E71684">
      <w:r>
        <w:continuationSeparator/>
      </w:r>
    </w:p>
  </w:footnote>
  <w:footnote w:id="1">
    <w:p w14:paraId="73F627CC" w14:textId="77777777" w:rsidR="00F66CF7" w:rsidRPr="00B21564" w:rsidRDefault="00F66CF7"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F66CF7" w:rsidRPr="00A86E43" w:rsidRDefault="00F66CF7"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F66CF7" w:rsidRDefault="00F66CF7"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F66CF7" w:rsidRPr="00707B69" w:rsidRDefault="00F66CF7"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F66CF7" w:rsidRPr="00AC48DD" w:rsidRDefault="00F66CF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F66CF7" w:rsidRDefault="00F66CF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F66CF7" w:rsidRPr="00AC48DD" w:rsidRDefault="00F66CF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F66CF7" w:rsidRDefault="00F66CF7">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F66CF7" w:rsidRDefault="00F66CF7">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F66CF7" w:rsidRPr="00707B69" w:rsidRDefault="00F66CF7"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F66CF7" w:rsidRPr="00AC48DD" w:rsidRDefault="00F66CF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F66CF7" w:rsidRDefault="00F66CF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F66CF7" w:rsidRPr="00AC48DD" w:rsidRDefault="00F66CF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F66CF7" w:rsidRPr="00707B69" w:rsidRDefault="00F66CF7"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F66CF7" w:rsidRPr="00AC48DD" w:rsidRDefault="00F66CF7"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F66CF7" w:rsidRDefault="00F66CF7"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F66CF7" w:rsidRPr="00996FEA" w:rsidRDefault="00F66CF7"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FA0CB1"/>
    <w:multiLevelType w:val="hybridMultilevel"/>
    <w:tmpl w:val="0E567FB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BB66A26"/>
    <w:multiLevelType w:val="hybridMultilevel"/>
    <w:tmpl w:val="235A8796"/>
    <w:lvl w:ilvl="0" w:tplc="1D28DA70">
      <w:start w:val="1"/>
      <w:numFmt w:val="upperRoman"/>
      <w:lvlText w:val="%1."/>
      <w:lvlJc w:val="right"/>
      <w:pPr>
        <w:tabs>
          <w:tab w:val="num" w:pos="720"/>
        </w:tabs>
        <w:ind w:left="720" w:hanging="180"/>
      </w:pPr>
      <w:rPr>
        <w:rFonts w:ascii="Calibri" w:hAnsi="Calibri" w:cs="Times New Roman" w:hint="default"/>
        <w:b/>
        <w:i w:val="0"/>
        <w:sz w:val="24"/>
      </w:rPr>
    </w:lvl>
    <w:lvl w:ilvl="1" w:tplc="992E2102">
      <w:start w:val="1"/>
      <w:numFmt w:val="decimal"/>
      <w:lvlText w:val="%2)"/>
      <w:lvlJc w:val="left"/>
      <w:pPr>
        <w:tabs>
          <w:tab w:val="num" w:pos="1440"/>
        </w:tabs>
        <w:ind w:left="1440" w:hanging="360"/>
      </w:pPr>
      <w:rPr>
        <w:rFonts w:ascii="Calibri" w:hAnsi="Calibri" w:cs="Times New Roman" w:hint="default"/>
        <w:b/>
        <w:i w:val="0"/>
        <w:sz w:val="22"/>
      </w:rPr>
    </w:lvl>
    <w:lvl w:ilvl="2" w:tplc="35345A78">
      <w:start w:val="1"/>
      <w:numFmt w:val="decimal"/>
      <w:lvlText w:val="%3."/>
      <w:lvlJc w:val="left"/>
      <w:pPr>
        <w:tabs>
          <w:tab w:val="num" w:pos="2340"/>
        </w:tabs>
        <w:ind w:left="2340" w:hanging="360"/>
      </w:pPr>
      <w:rPr>
        <w:rFonts w:ascii="Calibri" w:hAnsi="Calibri" w:cs="Times New Roman" w:hint="default"/>
        <w:b/>
        <w:i w:val="0"/>
        <w:sz w:val="22"/>
      </w:rPr>
    </w:lvl>
    <w:lvl w:ilvl="3" w:tplc="3B28DEFC">
      <w:start w:val="1"/>
      <w:numFmt w:val="lowerLetter"/>
      <w:lvlText w:val="%4."/>
      <w:lvlJc w:val="left"/>
      <w:pPr>
        <w:ind w:left="2880" w:hanging="360"/>
      </w:pPr>
      <w:rPr>
        <w:rFonts w:cstheme="minorBidi" w:hint="default"/>
        <w:b w:val="0"/>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9A1CBE"/>
    <w:multiLevelType w:val="hybridMultilevel"/>
    <w:tmpl w:val="C31A40C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70C4D33"/>
    <w:multiLevelType w:val="multilevel"/>
    <w:tmpl w:val="BDC8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13593F"/>
    <w:multiLevelType w:val="hybridMultilevel"/>
    <w:tmpl w:val="389E67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A6C511B"/>
    <w:multiLevelType w:val="multilevel"/>
    <w:tmpl w:val="030E9AFE"/>
    <w:lvl w:ilvl="0">
      <w:start w:val="1"/>
      <w:numFmt w:val="decimal"/>
      <w:lvlText w:val="ARTICLE %1 :"/>
      <w:lvlJc w:val="left"/>
      <w:pPr>
        <w:ind w:left="1070"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098002F"/>
    <w:multiLevelType w:val="hybridMultilevel"/>
    <w:tmpl w:val="6F5EFD2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48CC7183"/>
    <w:multiLevelType w:val="hybridMultilevel"/>
    <w:tmpl w:val="0F7EC7D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4ABB20F5"/>
    <w:multiLevelType w:val="hybridMultilevel"/>
    <w:tmpl w:val="16F4E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2D4DFA"/>
    <w:multiLevelType w:val="hybridMultilevel"/>
    <w:tmpl w:val="D37E1DC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5E8D235D"/>
    <w:multiLevelType w:val="hybridMultilevel"/>
    <w:tmpl w:val="C80CF4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694EE9"/>
    <w:multiLevelType w:val="hybridMultilevel"/>
    <w:tmpl w:val="4A2AADD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FB8357D"/>
    <w:multiLevelType w:val="hybridMultilevel"/>
    <w:tmpl w:val="50C61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4"/>
  </w:num>
  <w:num w:numId="4">
    <w:abstractNumId w:val="4"/>
  </w:num>
  <w:num w:numId="5">
    <w:abstractNumId w:val="19"/>
  </w:num>
  <w:num w:numId="6">
    <w:abstractNumId w:val="10"/>
  </w:num>
  <w:num w:numId="7">
    <w:abstractNumId w:val="12"/>
  </w:num>
  <w:num w:numId="8">
    <w:abstractNumId w:val="15"/>
  </w:num>
  <w:num w:numId="9">
    <w:abstractNumId w:val="11"/>
  </w:num>
  <w:num w:numId="10">
    <w:abstractNumId w:val="27"/>
  </w:num>
  <w:num w:numId="11">
    <w:abstractNumId w:val="30"/>
  </w:num>
  <w:num w:numId="12">
    <w:abstractNumId w:val="20"/>
  </w:num>
  <w:num w:numId="13">
    <w:abstractNumId w:val="6"/>
  </w:num>
  <w:num w:numId="14">
    <w:abstractNumId w:val="25"/>
  </w:num>
  <w:num w:numId="15">
    <w:abstractNumId w:val="21"/>
  </w:num>
  <w:num w:numId="16">
    <w:abstractNumId w:val="17"/>
  </w:num>
  <w:num w:numId="17">
    <w:abstractNumId w:val="29"/>
  </w:num>
  <w:num w:numId="18">
    <w:abstractNumId w:val="13"/>
  </w:num>
  <w:num w:numId="19">
    <w:abstractNumId w:val="18"/>
  </w:num>
  <w:num w:numId="20">
    <w:abstractNumId w:val="16"/>
  </w:num>
  <w:num w:numId="21">
    <w:abstractNumId w:val="13"/>
  </w:num>
  <w:num w:numId="22">
    <w:abstractNumId w:val="3"/>
  </w:num>
  <w:num w:numId="23">
    <w:abstractNumId w:val="32"/>
  </w:num>
  <w:num w:numId="24">
    <w:abstractNumId w:val="23"/>
  </w:num>
  <w:num w:numId="25">
    <w:abstractNumId w:val="8"/>
  </w:num>
  <w:num w:numId="26">
    <w:abstractNumId w:val="28"/>
  </w:num>
  <w:num w:numId="27">
    <w:abstractNumId w:val="2"/>
  </w:num>
  <w:num w:numId="28">
    <w:abstractNumId w:val="22"/>
  </w:num>
  <w:num w:numId="29">
    <w:abstractNumId w:val="14"/>
  </w:num>
  <w:num w:numId="30">
    <w:abstractNumId w:val="7"/>
  </w:num>
  <w:num w:numId="31">
    <w:abstractNumId w:val="9"/>
  </w:num>
  <w:num w:numId="32">
    <w:abstractNumId w:val="26"/>
  </w:num>
  <w:num w:numId="33">
    <w:abstractNumId w:val="31"/>
  </w:num>
  <w:numIdMacAtCleanup w:val="3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uise MOREAU">
    <w15:presenceInfo w15:providerId="None" w15:userId="Louise MOREAU"/>
  </w15:person>
  <w15:person w15:author="Clémence GAUDET">
    <w15:presenceInfo w15:providerId="AD" w15:userId="S-1-5-21-3406572209-2354835200-999462638-105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1A24"/>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375F7"/>
    <w:rsid w:val="00242B40"/>
    <w:rsid w:val="00244369"/>
    <w:rsid w:val="00247935"/>
    <w:rsid w:val="00252551"/>
    <w:rsid w:val="00254863"/>
    <w:rsid w:val="002554D5"/>
    <w:rsid w:val="00255D91"/>
    <w:rsid w:val="002613FA"/>
    <w:rsid w:val="0026161D"/>
    <w:rsid w:val="00265A08"/>
    <w:rsid w:val="00267584"/>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A7C2E"/>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13A8F"/>
    <w:rsid w:val="003231C9"/>
    <w:rsid w:val="003245D7"/>
    <w:rsid w:val="00324BD0"/>
    <w:rsid w:val="00326135"/>
    <w:rsid w:val="00330230"/>
    <w:rsid w:val="003318E8"/>
    <w:rsid w:val="0033197D"/>
    <w:rsid w:val="00333097"/>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2DA8"/>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3203"/>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1E76"/>
    <w:rsid w:val="0048479B"/>
    <w:rsid w:val="00485976"/>
    <w:rsid w:val="004A099E"/>
    <w:rsid w:val="004A7A7D"/>
    <w:rsid w:val="004B2F76"/>
    <w:rsid w:val="004B47E5"/>
    <w:rsid w:val="004B5B87"/>
    <w:rsid w:val="004B5E2B"/>
    <w:rsid w:val="004C0388"/>
    <w:rsid w:val="004C05F2"/>
    <w:rsid w:val="004C13B1"/>
    <w:rsid w:val="004C177B"/>
    <w:rsid w:val="004C749B"/>
    <w:rsid w:val="004C7D41"/>
    <w:rsid w:val="004D023F"/>
    <w:rsid w:val="004D03D4"/>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52F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5067"/>
    <w:rsid w:val="005B64FD"/>
    <w:rsid w:val="005B74D9"/>
    <w:rsid w:val="005C008F"/>
    <w:rsid w:val="005C1231"/>
    <w:rsid w:val="005C157F"/>
    <w:rsid w:val="005C220F"/>
    <w:rsid w:val="005C2FC9"/>
    <w:rsid w:val="005C7534"/>
    <w:rsid w:val="005D0DA0"/>
    <w:rsid w:val="005D1EE3"/>
    <w:rsid w:val="005D2A80"/>
    <w:rsid w:val="005D6AB3"/>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97D44"/>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692"/>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C7C5A"/>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1EE2"/>
    <w:rsid w:val="00A2392F"/>
    <w:rsid w:val="00A246CE"/>
    <w:rsid w:val="00A27197"/>
    <w:rsid w:val="00A27720"/>
    <w:rsid w:val="00A335B0"/>
    <w:rsid w:val="00A34452"/>
    <w:rsid w:val="00A34CFA"/>
    <w:rsid w:val="00A362B6"/>
    <w:rsid w:val="00A36A64"/>
    <w:rsid w:val="00A41F8A"/>
    <w:rsid w:val="00A4273E"/>
    <w:rsid w:val="00A50B8E"/>
    <w:rsid w:val="00A532F7"/>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291"/>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072"/>
    <w:rsid w:val="00AE2FA1"/>
    <w:rsid w:val="00AE3811"/>
    <w:rsid w:val="00AE3EA9"/>
    <w:rsid w:val="00AF0502"/>
    <w:rsid w:val="00AF228F"/>
    <w:rsid w:val="00AF33C4"/>
    <w:rsid w:val="00B04123"/>
    <w:rsid w:val="00B0514B"/>
    <w:rsid w:val="00B0601E"/>
    <w:rsid w:val="00B06508"/>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0794D"/>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3531"/>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4A0"/>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323D"/>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1684"/>
    <w:rsid w:val="00E80742"/>
    <w:rsid w:val="00E849ED"/>
    <w:rsid w:val="00E87088"/>
    <w:rsid w:val="00E9264A"/>
    <w:rsid w:val="00E9451D"/>
    <w:rsid w:val="00E950C6"/>
    <w:rsid w:val="00E953FE"/>
    <w:rsid w:val="00E956EE"/>
    <w:rsid w:val="00EA1301"/>
    <w:rsid w:val="00EA448B"/>
    <w:rsid w:val="00EA527C"/>
    <w:rsid w:val="00EA640A"/>
    <w:rsid w:val="00EB13E2"/>
    <w:rsid w:val="00EB4258"/>
    <w:rsid w:val="00EB6F85"/>
    <w:rsid w:val="00EC0294"/>
    <w:rsid w:val="00EC08C6"/>
    <w:rsid w:val="00EC1B9C"/>
    <w:rsid w:val="00ED3029"/>
    <w:rsid w:val="00ED37FE"/>
    <w:rsid w:val="00ED6301"/>
    <w:rsid w:val="00EE13ED"/>
    <w:rsid w:val="00EE1C0C"/>
    <w:rsid w:val="00EF1BFA"/>
    <w:rsid w:val="00EF3027"/>
    <w:rsid w:val="00EF395A"/>
    <w:rsid w:val="00EF532B"/>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6CF7"/>
    <w:rsid w:val="00F67E12"/>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5F06"/>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Paragraph (numbered (a)),Yellow Bullet,Normal bullet 2,Paragraph,Bullets,Table/Figure Heading,List of pictures,References,Table of contents numbered,Renkli Liste - Vurgu 11,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Paragraph (numbered (a)) Car,Yellow Bullet Car,Normal bullet 2 Car,Paragraph Car,Bullets Car,Table/Figure Heading Car,List of pictures Car,References Car,Bullet OFM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commentsExtended" Target="commentsExtended.xml"/><Relationship Id="rId25" Type="http://schemas.openxmlformats.org/officeDocument/2006/relationships/hyperlink" Target="https://gels-avoirs.dgtresor.gouv.fr/List"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www.expertisefrance.f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un.org/securitycouncil/content/un-sc-consolidated-list" TargetMode="Externa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32FF2-7A58-44FA-AA1E-8A82065AC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23</Pages>
  <Words>7861</Words>
  <Characters>43240</Characters>
  <Application>Microsoft Office Word</Application>
  <DocSecurity>0</DocSecurity>
  <Lines>360</Lines>
  <Paragraphs>101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51000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Pauline GEORGES</cp:lastModifiedBy>
  <cp:revision>2</cp:revision>
  <cp:lastPrinted>2014-11-19T14:39:00Z</cp:lastPrinted>
  <dcterms:created xsi:type="dcterms:W3CDTF">2025-08-01T12:26:00Z</dcterms:created>
  <dcterms:modified xsi:type="dcterms:W3CDTF">2025-08-01T12:26:00Z</dcterms:modified>
</cp:coreProperties>
</file>